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165430A" w14:textId="71E7D3D6" w:rsidR="0043548F" w:rsidRPr="000759A3" w:rsidRDefault="005A3AC5" w:rsidP="000759A3">
      <w:pPr>
        <w:spacing w:after="0" w:line="240" w:lineRule="auto"/>
        <w:rPr>
          <w:rFonts w:cstheme="minorHAnsi"/>
          <w:b/>
          <w:bCs/>
          <w:sz w:val="30"/>
          <w:szCs w:val="30"/>
        </w:rPr>
      </w:pPr>
      <w:r w:rsidRPr="000759A3">
        <w:rPr>
          <w:rFonts w:cstheme="minorHAnsi"/>
          <w:b/>
          <w:bCs/>
          <w:sz w:val="30"/>
          <w:szCs w:val="30"/>
          <w:highlight w:val="yellow"/>
        </w:rPr>
        <w:t xml:space="preserve">INVESTIGATOR </w:t>
      </w:r>
      <w:r w:rsidR="0043548F" w:rsidRPr="000759A3">
        <w:rPr>
          <w:rFonts w:cstheme="minorHAnsi"/>
          <w:b/>
          <w:bCs/>
          <w:sz w:val="30"/>
          <w:szCs w:val="30"/>
          <w:highlight w:val="yellow"/>
        </w:rPr>
        <w:t>SITE HEAD</w:t>
      </w:r>
      <w:r w:rsidRPr="000759A3">
        <w:rPr>
          <w:rFonts w:cstheme="minorHAnsi"/>
          <w:b/>
          <w:bCs/>
          <w:sz w:val="30"/>
          <w:szCs w:val="30"/>
          <w:highlight w:val="yellow"/>
        </w:rPr>
        <w:t>ED PAPER</w:t>
      </w:r>
    </w:p>
    <w:p w14:paraId="0852CD3F" w14:textId="77777777" w:rsidR="005A3AC5" w:rsidRPr="000759A3" w:rsidRDefault="005A3AC5" w:rsidP="00424449">
      <w:pPr>
        <w:spacing w:after="0" w:line="240" w:lineRule="auto"/>
        <w:jc w:val="center"/>
        <w:rPr>
          <w:rFonts w:cstheme="minorHAnsi"/>
          <w:b/>
          <w:bCs/>
          <w:sz w:val="28"/>
          <w:szCs w:val="28"/>
        </w:rPr>
      </w:pPr>
    </w:p>
    <w:p w14:paraId="28687BA1" w14:textId="376DBF5B" w:rsidR="007F3EFA" w:rsidRPr="00424449" w:rsidRDefault="007F3EFA" w:rsidP="00424449">
      <w:pPr>
        <w:spacing w:after="0" w:line="240" w:lineRule="auto"/>
        <w:jc w:val="center"/>
        <w:rPr>
          <w:rFonts w:cstheme="minorHAnsi"/>
          <w:b/>
          <w:bCs/>
          <w:sz w:val="40"/>
          <w:szCs w:val="40"/>
        </w:rPr>
      </w:pPr>
      <w:r w:rsidRPr="00424449">
        <w:rPr>
          <w:rFonts w:cstheme="minorHAnsi"/>
          <w:b/>
          <w:bCs/>
          <w:sz w:val="40"/>
          <w:szCs w:val="40"/>
        </w:rPr>
        <w:t xml:space="preserve">Sepsis Trials in Critical Care - </w:t>
      </w:r>
      <w:proofErr w:type="spellStart"/>
      <w:r w:rsidRPr="001C28F5">
        <w:rPr>
          <w:rFonts w:cstheme="minorHAnsi"/>
          <w:b/>
          <w:bCs/>
          <w:color w:val="CC0066"/>
          <w:sz w:val="40"/>
          <w:szCs w:val="40"/>
        </w:rPr>
        <w:t>Sep</w:t>
      </w:r>
      <w:r w:rsidRPr="00424449">
        <w:rPr>
          <w:rFonts w:cstheme="minorHAnsi"/>
          <w:b/>
          <w:bCs/>
          <w:sz w:val="40"/>
          <w:szCs w:val="40"/>
        </w:rPr>
        <w:t>T</w:t>
      </w:r>
      <w:r w:rsidR="001D47FD">
        <w:rPr>
          <w:rFonts w:cstheme="minorHAnsi"/>
          <w:b/>
          <w:bCs/>
          <w:sz w:val="40"/>
          <w:szCs w:val="40"/>
        </w:rPr>
        <w:t>i</w:t>
      </w:r>
      <w:r w:rsidRPr="00424449">
        <w:rPr>
          <w:rFonts w:cstheme="minorHAnsi"/>
          <w:b/>
          <w:bCs/>
          <w:sz w:val="40"/>
          <w:szCs w:val="40"/>
        </w:rPr>
        <w:t>C</w:t>
      </w:r>
      <w:proofErr w:type="spellEnd"/>
    </w:p>
    <w:p w14:paraId="78AE6B0C" w14:textId="6A3D3887" w:rsidR="007F3EFA" w:rsidRPr="00424449" w:rsidRDefault="00BA6ADA" w:rsidP="00424449">
      <w:pPr>
        <w:spacing w:after="0" w:line="240" w:lineRule="auto"/>
        <w:jc w:val="center"/>
        <w:rPr>
          <w:rFonts w:cstheme="minorHAnsi"/>
          <w:b/>
          <w:bCs/>
          <w:sz w:val="40"/>
          <w:szCs w:val="40"/>
        </w:rPr>
      </w:pPr>
      <w:r>
        <w:rPr>
          <w:rFonts w:cstheme="minorHAnsi"/>
          <w:b/>
          <w:bCs/>
          <w:sz w:val="40"/>
          <w:szCs w:val="40"/>
        </w:rPr>
        <w:t xml:space="preserve">Retrospective </w:t>
      </w:r>
      <w:r w:rsidR="008D4F71">
        <w:rPr>
          <w:rFonts w:cstheme="minorHAnsi"/>
          <w:b/>
          <w:bCs/>
          <w:sz w:val="40"/>
          <w:szCs w:val="40"/>
        </w:rPr>
        <w:t xml:space="preserve">Information Summary and Consent form </w:t>
      </w:r>
    </w:p>
    <w:p w14:paraId="0CE3E3E1" w14:textId="77777777" w:rsidR="00424449" w:rsidRPr="00334548" w:rsidRDefault="00424449" w:rsidP="00424449">
      <w:pPr>
        <w:spacing w:after="0" w:line="240" w:lineRule="auto"/>
        <w:rPr>
          <w:rFonts w:cstheme="minorHAnsi"/>
          <w:b/>
          <w:bCs/>
        </w:rPr>
      </w:pPr>
    </w:p>
    <w:p w14:paraId="2D4CFA3F" w14:textId="4FCFEF67" w:rsidR="008860C3" w:rsidRDefault="00B818C1" w:rsidP="008860C3">
      <w:pPr>
        <w:spacing w:after="0" w:line="240" w:lineRule="auto"/>
        <w:rPr>
          <w:rFonts w:cstheme="minorHAnsi"/>
        </w:rPr>
      </w:pPr>
      <w:r>
        <w:rPr>
          <w:rFonts w:cstheme="minorHAnsi"/>
        </w:rPr>
        <w:t>You are being invited to continue to</w:t>
      </w:r>
      <w:r w:rsidR="008860C3">
        <w:rPr>
          <w:rFonts w:cstheme="minorHAnsi"/>
        </w:rPr>
        <w:t xml:space="preserve"> participate in our </w:t>
      </w:r>
      <w:r w:rsidR="008860C3" w:rsidRPr="00424449">
        <w:rPr>
          <w:rFonts w:cstheme="minorHAnsi"/>
        </w:rPr>
        <w:t xml:space="preserve">research study. </w:t>
      </w:r>
      <w:r w:rsidR="008860C3">
        <w:rPr>
          <w:rFonts w:cstheme="minorHAnsi"/>
        </w:rPr>
        <w:t xml:space="preserve">Sepsis is when the body overreacts to an infection and starts to damage itself. This study is trying to find the best treatments for sepsis. This form provides </w:t>
      </w:r>
      <w:r w:rsidR="00374915">
        <w:rPr>
          <w:rFonts w:cstheme="minorHAnsi"/>
        </w:rPr>
        <w:t xml:space="preserve">summary </w:t>
      </w:r>
      <w:r w:rsidR="008860C3">
        <w:rPr>
          <w:rFonts w:cstheme="minorHAnsi"/>
        </w:rPr>
        <w:t xml:space="preserve">information on the study, the treatments we are </w:t>
      </w:r>
      <w:r w:rsidR="008860C3" w:rsidRPr="00D52B79">
        <w:rPr>
          <w:rFonts w:cstheme="minorHAnsi"/>
        </w:rPr>
        <w:t xml:space="preserve">using, </w:t>
      </w:r>
      <w:r w:rsidR="00D52B79" w:rsidRPr="00D52B79">
        <w:rPr>
          <w:rFonts w:cstheme="minorHAnsi"/>
        </w:rPr>
        <w:t>what has happened and what will happen if you decide to continue as well as the</w:t>
      </w:r>
      <w:r w:rsidR="008860C3" w:rsidRPr="00D52B79">
        <w:rPr>
          <w:rFonts w:cstheme="minorHAnsi"/>
        </w:rPr>
        <w:t xml:space="preserve"> risks and benefits of taking part.</w:t>
      </w:r>
    </w:p>
    <w:p w14:paraId="7D291C0C" w14:textId="77777777" w:rsidR="008860C3" w:rsidRDefault="008860C3" w:rsidP="008860C3">
      <w:pPr>
        <w:spacing w:after="0" w:line="240" w:lineRule="auto"/>
        <w:rPr>
          <w:rFonts w:cstheme="minorHAnsi"/>
        </w:rPr>
      </w:pPr>
    </w:p>
    <w:p w14:paraId="2D25FE68" w14:textId="0D3BC7A8" w:rsidR="008860C3" w:rsidRDefault="008860C3" w:rsidP="008860C3">
      <w:pPr>
        <w:spacing w:after="0" w:line="240" w:lineRule="auto"/>
        <w:rPr>
          <w:rFonts w:cstheme="minorHAnsi"/>
        </w:rPr>
      </w:pPr>
      <w:r w:rsidRPr="00424449">
        <w:rPr>
          <w:rFonts w:cstheme="minorHAnsi"/>
        </w:rPr>
        <w:t>Please take time to read the following information carefully and do talk about it with other people if you would like to. Ask us if there is anything that you do not understand or if you wo</w:t>
      </w:r>
      <w:r w:rsidRPr="000E65C6">
        <w:rPr>
          <w:rFonts w:cstheme="minorHAnsi"/>
        </w:rPr>
        <w:t xml:space="preserve">uld like more information.  You can take time to think about </w:t>
      </w:r>
      <w:r w:rsidR="000E65C6" w:rsidRPr="000E65C6">
        <w:rPr>
          <w:rFonts w:cstheme="minorHAnsi"/>
        </w:rPr>
        <w:t>whether you wish to continue taking part in the study.</w:t>
      </w:r>
    </w:p>
    <w:p w14:paraId="259DB3F9" w14:textId="77777777" w:rsidR="008860C3" w:rsidRPr="00424449" w:rsidRDefault="008860C3" w:rsidP="008860C3">
      <w:pPr>
        <w:spacing w:after="0" w:line="240" w:lineRule="auto"/>
        <w:rPr>
          <w:rFonts w:cstheme="minorHAnsi"/>
        </w:rPr>
      </w:pPr>
    </w:p>
    <w:p w14:paraId="2E0E2948" w14:textId="77777777" w:rsidR="008860C3" w:rsidRPr="00182F5E" w:rsidRDefault="008860C3" w:rsidP="008860C3">
      <w:pPr>
        <w:rPr>
          <w:rFonts w:cstheme="minorHAnsi"/>
          <w:b/>
          <w:u w:val="single"/>
        </w:rPr>
      </w:pPr>
      <w:r w:rsidRPr="00182F5E">
        <w:rPr>
          <w:rFonts w:cstheme="minorHAnsi"/>
          <w:b/>
          <w:u w:val="single"/>
        </w:rPr>
        <w:t>What are the treatments?</w:t>
      </w:r>
    </w:p>
    <w:p w14:paraId="7052701E" w14:textId="77777777" w:rsidR="008860C3" w:rsidRPr="00BB0F5B" w:rsidRDefault="008860C3" w:rsidP="008860C3">
      <w:pPr>
        <w:rPr>
          <w:rFonts w:cstheme="minorHAnsi"/>
          <w:bCs/>
        </w:rPr>
      </w:pPr>
      <w:r w:rsidRPr="00BB0F5B">
        <w:rPr>
          <w:rFonts w:cstheme="minorHAnsi"/>
          <w:bCs/>
        </w:rPr>
        <w:t>We are testing three different treatments in this study: -</w:t>
      </w:r>
    </w:p>
    <w:p w14:paraId="25A41B3F" w14:textId="7C41BBD6" w:rsidR="008860C3" w:rsidRPr="00BB0F5B" w:rsidRDefault="008860C3" w:rsidP="008860C3">
      <w:pPr>
        <w:pStyle w:val="ListParagraph"/>
        <w:numPr>
          <w:ilvl w:val="0"/>
          <w:numId w:val="11"/>
        </w:numPr>
        <w:rPr>
          <w:rFonts w:asciiTheme="minorHAnsi" w:hAnsiTheme="minorHAnsi" w:cstheme="minorHAnsi"/>
          <w:bCs/>
          <w:sz w:val="22"/>
          <w:szCs w:val="22"/>
        </w:rPr>
      </w:pPr>
      <w:r w:rsidRPr="00BB0F5B">
        <w:rPr>
          <w:rFonts w:asciiTheme="minorHAnsi" w:hAnsiTheme="minorHAnsi" w:cstheme="minorHAnsi"/>
          <w:bCs/>
          <w:sz w:val="22"/>
          <w:szCs w:val="22"/>
        </w:rPr>
        <w:t xml:space="preserve">Diagnostic Trial – this involves a PCR test that quickly tells us </w:t>
      </w:r>
      <w:r>
        <w:rPr>
          <w:rFonts w:asciiTheme="minorHAnsi" w:hAnsiTheme="minorHAnsi" w:cstheme="minorHAnsi"/>
          <w:bCs/>
          <w:sz w:val="22"/>
          <w:szCs w:val="22"/>
        </w:rPr>
        <w:t xml:space="preserve">what bacteria </w:t>
      </w:r>
      <w:r w:rsidR="00374915">
        <w:rPr>
          <w:rFonts w:asciiTheme="minorHAnsi" w:hAnsiTheme="minorHAnsi" w:cstheme="minorHAnsi"/>
          <w:bCs/>
          <w:sz w:val="22"/>
          <w:szCs w:val="22"/>
        </w:rPr>
        <w:t>may be</w:t>
      </w:r>
      <w:r w:rsidR="00BB1912">
        <w:rPr>
          <w:rFonts w:asciiTheme="minorHAnsi" w:hAnsiTheme="minorHAnsi" w:cstheme="minorHAnsi"/>
          <w:bCs/>
          <w:sz w:val="22"/>
          <w:szCs w:val="22"/>
        </w:rPr>
        <w:t xml:space="preserve"> </w:t>
      </w:r>
      <w:r>
        <w:rPr>
          <w:rFonts w:asciiTheme="minorHAnsi" w:hAnsiTheme="minorHAnsi" w:cstheme="minorHAnsi"/>
          <w:bCs/>
          <w:sz w:val="22"/>
          <w:szCs w:val="22"/>
        </w:rPr>
        <w:t>causing the infection and may help us decide which antibiotics to give</w:t>
      </w:r>
      <w:r w:rsidRPr="00BB0F5B">
        <w:rPr>
          <w:rFonts w:asciiTheme="minorHAnsi" w:hAnsiTheme="minorHAnsi" w:cstheme="minorHAnsi"/>
          <w:bCs/>
          <w:sz w:val="22"/>
          <w:szCs w:val="22"/>
        </w:rPr>
        <w:t>.</w:t>
      </w:r>
    </w:p>
    <w:p w14:paraId="23B60C8A" w14:textId="5D773617" w:rsidR="008860C3" w:rsidRPr="00BB0F5B" w:rsidRDefault="008860C3" w:rsidP="008860C3">
      <w:pPr>
        <w:pStyle w:val="ListParagraph"/>
        <w:numPr>
          <w:ilvl w:val="0"/>
          <w:numId w:val="11"/>
        </w:numPr>
        <w:rPr>
          <w:rFonts w:asciiTheme="minorHAnsi" w:hAnsiTheme="minorHAnsi" w:cstheme="minorHAnsi"/>
          <w:bCs/>
          <w:sz w:val="22"/>
          <w:szCs w:val="22"/>
        </w:rPr>
      </w:pPr>
      <w:r w:rsidRPr="00BB0F5B">
        <w:rPr>
          <w:rFonts w:asciiTheme="minorHAnsi" w:hAnsiTheme="minorHAnsi" w:cstheme="minorHAnsi"/>
          <w:bCs/>
          <w:sz w:val="22"/>
          <w:szCs w:val="22"/>
        </w:rPr>
        <w:t xml:space="preserve">Fluid Trial – </w:t>
      </w:r>
      <w:r>
        <w:rPr>
          <w:rFonts w:asciiTheme="minorHAnsi" w:hAnsiTheme="minorHAnsi" w:cstheme="minorHAnsi"/>
          <w:bCs/>
          <w:sz w:val="22"/>
          <w:szCs w:val="22"/>
        </w:rPr>
        <w:t>giving fluid</w:t>
      </w:r>
      <w:r w:rsidRPr="00BB0F5B">
        <w:rPr>
          <w:rFonts w:asciiTheme="minorHAnsi" w:hAnsiTheme="minorHAnsi" w:cstheme="minorHAnsi"/>
          <w:bCs/>
          <w:sz w:val="22"/>
          <w:szCs w:val="22"/>
        </w:rPr>
        <w:t xml:space="preserve"> is </w:t>
      </w:r>
      <w:r>
        <w:rPr>
          <w:rFonts w:asciiTheme="minorHAnsi" w:hAnsiTheme="minorHAnsi" w:cstheme="minorHAnsi"/>
          <w:bCs/>
          <w:sz w:val="22"/>
          <w:szCs w:val="22"/>
        </w:rPr>
        <w:t>routine</w:t>
      </w:r>
      <w:r w:rsidRPr="00BB0F5B">
        <w:rPr>
          <w:rFonts w:asciiTheme="minorHAnsi" w:hAnsiTheme="minorHAnsi" w:cstheme="minorHAnsi"/>
          <w:bCs/>
          <w:sz w:val="22"/>
          <w:szCs w:val="22"/>
        </w:rPr>
        <w:t xml:space="preserve"> </w:t>
      </w:r>
      <w:r w:rsidR="00A463E6">
        <w:rPr>
          <w:rFonts w:asciiTheme="minorHAnsi" w:hAnsiTheme="minorHAnsi" w:cstheme="minorHAnsi"/>
          <w:bCs/>
          <w:sz w:val="22"/>
          <w:szCs w:val="22"/>
        </w:rPr>
        <w:t>when</w:t>
      </w:r>
      <w:r w:rsidRPr="00BB0F5B">
        <w:rPr>
          <w:rFonts w:asciiTheme="minorHAnsi" w:hAnsiTheme="minorHAnsi" w:cstheme="minorHAnsi"/>
          <w:bCs/>
          <w:sz w:val="22"/>
          <w:szCs w:val="22"/>
        </w:rPr>
        <w:t xml:space="preserve"> treating sepsis, but there is no clear guide on how </w:t>
      </w:r>
      <w:r>
        <w:rPr>
          <w:rFonts w:asciiTheme="minorHAnsi" w:hAnsiTheme="minorHAnsi" w:cstheme="minorHAnsi"/>
          <w:bCs/>
          <w:sz w:val="22"/>
          <w:szCs w:val="22"/>
        </w:rPr>
        <w:t xml:space="preserve">best </w:t>
      </w:r>
      <w:r w:rsidRPr="00BB0F5B">
        <w:rPr>
          <w:rFonts w:asciiTheme="minorHAnsi" w:hAnsiTheme="minorHAnsi" w:cstheme="minorHAnsi"/>
          <w:bCs/>
          <w:sz w:val="22"/>
          <w:szCs w:val="22"/>
        </w:rPr>
        <w:t xml:space="preserve">to provide the treatment, </w:t>
      </w:r>
      <w:r>
        <w:rPr>
          <w:rFonts w:asciiTheme="minorHAnsi" w:hAnsiTheme="minorHAnsi" w:cstheme="minorHAnsi"/>
          <w:bCs/>
          <w:sz w:val="22"/>
          <w:szCs w:val="22"/>
        </w:rPr>
        <w:t xml:space="preserve">so </w:t>
      </w:r>
      <w:r w:rsidRPr="00BB0F5B">
        <w:rPr>
          <w:rFonts w:asciiTheme="minorHAnsi" w:hAnsiTheme="minorHAnsi" w:cstheme="minorHAnsi"/>
          <w:bCs/>
          <w:sz w:val="22"/>
          <w:szCs w:val="22"/>
        </w:rPr>
        <w:t>we will test how much fluid should be given</w:t>
      </w:r>
      <w:r w:rsidR="000914B4" w:rsidRPr="000914B4">
        <w:rPr>
          <w:rFonts w:asciiTheme="minorHAnsi" w:hAnsiTheme="minorHAnsi" w:cstheme="minorHAnsi"/>
          <w:bCs/>
          <w:sz w:val="22"/>
          <w:szCs w:val="22"/>
        </w:rPr>
        <w:t xml:space="preserve"> </w:t>
      </w:r>
      <w:r w:rsidR="000914B4">
        <w:rPr>
          <w:rFonts w:asciiTheme="minorHAnsi" w:hAnsiTheme="minorHAnsi" w:cstheme="minorHAnsi"/>
          <w:bCs/>
          <w:sz w:val="22"/>
          <w:szCs w:val="22"/>
        </w:rPr>
        <w:t xml:space="preserve">and if medication should be given </w:t>
      </w:r>
      <w:r w:rsidR="000914B4" w:rsidRPr="00F100FA">
        <w:rPr>
          <w:rFonts w:asciiTheme="minorHAnsi" w:hAnsiTheme="minorHAnsi" w:cstheme="minorHAnsi"/>
          <w:bCs/>
          <w:sz w:val="22"/>
          <w:szCs w:val="22"/>
        </w:rPr>
        <w:t>to remove any build-up of extra fluid</w:t>
      </w:r>
      <w:r w:rsidRPr="00BB0F5B">
        <w:rPr>
          <w:rFonts w:asciiTheme="minorHAnsi" w:hAnsiTheme="minorHAnsi" w:cstheme="minorHAnsi"/>
          <w:bCs/>
          <w:sz w:val="22"/>
          <w:szCs w:val="22"/>
        </w:rPr>
        <w:t>.</w:t>
      </w:r>
    </w:p>
    <w:p w14:paraId="1A0BDD02" w14:textId="77777777" w:rsidR="008860C3" w:rsidRPr="00BB0F5B" w:rsidRDefault="008860C3" w:rsidP="008860C3">
      <w:pPr>
        <w:pStyle w:val="ListParagraph"/>
        <w:numPr>
          <w:ilvl w:val="0"/>
          <w:numId w:val="11"/>
        </w:numPr>
        <w:rPr>
          <w:rFonts w:asciiTheme="minorHAnsi" w:hAnsiTheme="minorHAnsi" w:cstheme="minorHAnsi"/>
          <w:bCs/>
          <w:sz w:val="22"/>
          <w:szCs w:val="22"/>
        </w:rPr>
      </w:pPr>
      <w:r w:rsidRPr="00BB0F5B">
        <w:rPr>
          <w:rFonts w:asciiTheme="minorHAnsi" w:hAnsiTheme="minorHAnsi" w:cstheme="minorHAnsi"/>
          <w:bCs/>
          <w:sz w:val="22"/>
          <w:szCs w:val="22"/>
        </w:rPr>
        <w:t xml:space="preserve">GM-CSF Trial </w:t>
      </w:r>
      <w:r>
        <w:rPr>
          <w:rFonts w:asciiTheme="minorHAnsi" w:hAnsiTheme="minorHAnsi" w:cstheme="minorHAnsi"/>
          <w:bCs/>
          <w:sz w:val="22"/>
          <w:szCs w:val="22"/>
        </w:rPr>
        <w:t>–</w:t>
      </w:r>
      <w:r w:rsidRPr="00BB0F5B">
        <w:rPr>
          <w:rFonts w:asciiTheme="minorHAnsi" w:hAnsiTheme="minorHAnsi" w:cstheme="minorHAnsi"/>
          <w:bCs/>
          <w:sz w:val="22"/>
          <w:szCs w:val="22"/>
        </w:rPr>
        <w:t xml:space="preserve"> </w:t>
      </w:r>
      <w:r>
        <w:rPr>
          <w:rFonts w:asciiTheme="minorHAnsi" w:hAnsiTheme="minorHAnsi" w:cstheme="minorHAnsi"/>
          <w:bCs/>
          <w:sz w:val="22"/>
          <w:szCs w:val="22"/>
        </w:rPr>
        <w:t>this drug can help the</w:t>
      </w:r>
      <w:r w:rsidRPr="00BB0F5B">
        <w:rPr>
          <w:rFonts w:asciiTheme="minorHAnsi" w:hAnsiTheme="minorHAnsi" w:cstheme="minorHAnsi"/>
          <w:bCs/>
          <w:sz w:val="22"/>
          <w:szCs w:val="22"/>
        </w:rPr>
        <w:t xml:space="preserve"> immune system fight infection by mak</w:t>
      </w:r>
      <w:r>
        <w:rPr>
          <w:rFonts w:asciiTheme="minorHAnsi" w:hAnsiTheme="minorHAnsi" w:cstheme="minorHAnsi"/>
          <w:bCs/>
          <w:sz w:val="22"/>
          <w:szCs w:val="22"/>
        </w:rPr>
        <w:t>ing</w:t>
      </w:r>
      <w:r w:rsidRPr="00BB0F5B">
        <w:rPr>
          <w:rFonts w:asciiTheme="minorHAnsi" w:hAnsiTheme="minorHAnsi" w:cstheme="minorHAnsi"/>
          <w:bCs/>
          <w:sz w:val="22"/>
          <w:szCs w:val="22"/>
        </w:rPr>
        <w:t xml:space="preserve"> more white blood cells.</w:t>
      </w:r>
    </w:p>
    <w:p w14:paraId="542A4528" w14:textId="77777777" w:rsidR="008860C3" w:rsidRPr="00BB0F5B" w:rsidRDefault="008860C3" w:rsidP="008860C3">
      <w:pPr>
        <w:rPr>
          <w:rFonts w:cstheme="minorHAnsi"/>
          <w:sz w:val="16"/>
          <w:szCs w:val="16"/>
        </w:rPr>
      </w:pPr>
    </w:p>
    <w:p w14:paraId="74ABE88B" w14:textId="136BCDA8" w:rsidR="008860C3" w:rsidRPr="00182F5E" w:rsidRDefault="008860C3" w:rsidP="008860C3">
      <w:pPr>
        <w:rPr>
          <w:rFonts w:cstheme="minorHAnsi"/>
        </w:rPr>
      </w:pPr>
      <w:proofErr w:type="gramStart"/>
      <w:r w:rsidRPr="00BB0F5B">
        <w:rPr>
          <w:rFonts w:cstheme="minorHAnsi"/>
        </w:rPr>
        <w:t>These treatment</w:t>
      </w:r>
      <w:proofErr w:type="gramEnd"/>
      <w:r w:rsidRPr="00BB0F5B">
        <w:rPr>
          <w:rFonts w:cstheme="minorHAnsi"/>
        </w:rPr>
        <w:t xml:space="preserve"> options listed above also include a ‘standard care’ or ‘placebo’ option. </w:t>
      </w:r>
      <w:r>
        <w:rPr>
          <w:rFonts w:cstheme="minorHAnsi"/>
        </w:rPr>
        <w:t>A computer randomly selects which treatment options you</w:t>
      </w:r>
      <w:r w:rsidR="00E01EE1">
        <w:rPr>
          <w:rFonts w:cstheme="minorHAnsi"/>
        </w:rPr>
        <w:t xml:space="preserve"> have </w:t>
      </w:r>
      <w:r>
        <w:rPr>
          <w:rFonts w:cstheme="minorHAnsi"/>
        </w:rPr>
        <w:t>receive</w:t>
      </w:r>
      <w:r w:rsidR="00E01EE1">
        <w:rPr>
          <w:rFonts w:cstheme="minorHAnsi"/>
        </w:rPr>
        <w:t>d</w:t>
      </w:r>
      <w:r>
        <w:rPr>
          <w:rFonts w:cstheme="minorHAnsi"/>
        </w:rPr>
        <w:t>.</w:t>
      </w:r>
      <w:r w:rsidRPr="00BB0F5B">
        <w:rPr>
          <w:rFonts w:cstheme="minorHAnsi"/>
        </w:rPr>
        <w:t xml:space="preserve"> This means </w:t>
      </w:r>
      <w:r>
        <w:rPr>
          <w:rFonts w:cstheme="minorHAnsi"/>
        </w:rPr>
        <w:t xml:space="preserve">you </w:t>
      </w:r>
      <w:r w:rsidRPr="00BB0F5B">
        <w:rPr>
          <w:rFonts w:cstheme="minorHAnsi"/>
        </w:rPr>
        <w:t>m</w:t>
      </w:r>
      <w:r w:rsidR="00735A87">
        <w:rPr>
          <w:rFonts w:cstheme="minorHAnsi"/>
        </w:rPr>
        <w:t xml:space="preserve">ight </w:t>
      </w:r>
      <w:r w:rsidR="00552D56">
        <w:rPr>
          <w:rFonts w:cstheme="minorHAnsi"/>
        </w:rPr>
        <w:t xml:space="preserve">not </w:t>
      </w:r>
      <w:r w:rsidR="00735A87">
        <w:rPr>
          <w:rFonts w:cstheme="minorHAnsi"/>
        </w:rPr>
        <w:t>have</w:t>
      </w:r>
      <w:r w:rsidRPr="00BB0F5B">
        <w:rPr>
          <w:rFonts w:cstheme="minorHAnsi"/>
        </w:rPr>
        <w:t xml:space="preserve"> receive</w:t>
      </w:r>
      <w:r w:rsidR="00735A87">
        <w:rPr>
          <w:rFonts w:cstheme="minorHAnsi"/>
        </w:rPr>
        <w:t>d</w:t>
      </w:r>
      <w:r w:rsidRPr="00BB0F5B">
        <w:rPr>
          <w:rFonts w:cstheme="minorHAnsi"/>
        </w:rPr>
        <w:t xml:space="preserve"> any</w:t>
      </w:r>
      <w:r w:rsidR="00887EFA">
        <w:rPr>
          <w:rFonts w:cstheme="minorHAnsi"/>
        </w:rPr>
        <w:t xml:space="preserve"> </w:t>
      </w:r>
      <w:r w:rsidRPr="00BB0F5B">
        <w:rPr>
          <w:rFonts w:cstheme="minorHAnsi"/>
        </w:rPr>
        <w:t xml:space="preserve">of these treatments, even if </w:t>
      </w:r>
      <w:r>
        <w:rPr>
          <w:rFonts w:cstheme="minorHAnsi"/>
        </w:rPr>
        <w:t>you choose to</w:t>
      </w:r>
      <w:r w:rsidR="00735A87">
        <w:rPr>
          <w:rFonts w:cstheme="minorHAnsi"/>
        </w:rPr>
        <w:t xml:space="preserve"> continue to</w:t>
      </w:r>
      <w:r>
        <w:rPr>
          <w:rFonts w:cstheme="minorHAnsi"/>
        </w:rPr>
        <w:t xml:space="preserve"> </w:t>
      </w:r>
      <w:r w:rsidRPr="00BB0F5B">
        <w:rPr>
          <w:rFonts w:cstheme="minorHAnsi"/>
        </w:rPr>
        <w:t xml:space="preserve">participate in the </w:t>
      </w:r>
      <w:proofErr w:type="spellStart"/>
      <w:r w:rsidRPr="00BB0F5B">
        <w:rPr>
          <w:rFonts w:cstheme="minorHAnsi"/>
        </w:rPr>
        <w:t>SepT</w:t>
      </w:r>
      <w:r>
        <w:rPr>
          <w:rFonts w:cstheme="minorHAnsi"/>
        </w:rPr>
        <w:t>i</w:t>
      </w:r>
      <w:r w:rsidRPr="00BB0F5B">
        <w:rPr>
          <w:rFonts w:cstheme="minorHAnsi"/>
        </w:rPr>
        <w:t>C</w:t>
      </w:r>
      <w:proofErr w:type="spellEnd"/>
      <w:r w:rsidRPr="00BB0F5B">
        <w:rPr>
          <w:rFonts w:cstheme="minorHAnsi"/>
        </w:rPr>
        <w:t xml:space="preserve"> trial. </w:t>
      </w:r>
      <w:r>
        <w:rPr>
          <w:rFonts w:cstheme="minorHAnsi"/>
        </w:rPr>
        <w:t>How patients recover over time is then compared between the different treatment options to work out which treatments are best.</w:t>
      </w:r>
    </w:p>
    <w:p w14:paraId="14E3701A" w14:textId="3B53ADB1" w:rsidR="008860C3" w:rsidRPr="00182F5E" w:rsidRDefault="00E23D5C" w:rsidP="008860C3">
      <w:pPr>
        <w:rPr>
          <w:rFonts w:cstheme="minorHAnsi"/>
          <w:b/>
          <w:u w:val="single"/>
        </w:rPr>
      </w:pPr>
      <w:r>
        <w:rPr>
          <w:rFonts w:cstheme="minorHAnsi"/>
          <w:b/>
          <w:bCs/>
          <w:u w:val="single"/>
        </w:rPr>
        <w:t>W</w:t>
      </w:r>
      <w:r w:rsidRPr="00E23D5C">
        <w:rPr>
          <w:rFonts w:cstheme="minorHAnsi"/>
          <w:b/>
          <w:bCs/>
          <w:u w:val="single"/>
        </w:rPr>
        <w:t>hat do I need to do?</w:t>
      </w:r>
    </w:p>
    <w:p w14:paraId="74504E17" w14:textId="3E691295" w:rsidR="008860C3" w:rsidRDefault="00532BD1" w:rsidP="008860C3">
      <w:pPr>
        <w:rPr>
          <w:rFonts w:cstheme="minorHAnsi"/>
        </w:rPr>
      </w:pPr>
      <w:r>
        <w:rPr>
          <w:rFonts w:cstheme="minorHAnsi"/>
        </w:rPr>
        <w:t>Treating sepsis quickly is important</w:t>
      </w:r>
      <w:r w:rsidR="00D64CCE">
        <w:rPr>
          <w:rFonts w:cstheme="minorHAnsi"/>
        </w:rPr>
        <w:t xml:space="preserve"> and therefore you were included in the trial when you </w:t>
      </w:r>
      <w:r w:rsidR="004A3854">
        <w:rPr>
          <w:rFonts w:cstheme="minorHAnsi"/>
        </w:rPr>
        <w:t xml:space="preserve">were very unwell and </w:t>
      </w:r>
      <w:r w:rsidR="00D64CCE">
        <w:rPr>
          <w:rFonts w:cstheme="minorHAnsi"/>
        </w:rPr>
        <w:t>l</w:t>
      </w:r>
      <w:r w:rsidR="00D21282">
        <w:rPr>
          <w:rFonts w:cstheme="minorHAnsi"/>
        </w:rPr>
        <w:t xml:space="preserve">acked the capacity to discuss the study. </w:t>
      </w:r>
      <w:r w:rsidR="00CF3493">
        <w:rPr>
          <w:rFonts w:cstheme="minorHAnsi"/>
        </w:rPr>
        <w:t>We have spoken to a relative / friend or an independent doctor about your</w:t>
      </w:r>
      <w:r w:rsidR="004C155C">
        <w:rPr>
          <w:rFonts w:cstheme="minorHAnsi"/>
        </w:rPr>
        <w:t xml:space="preserve"> taking part.</w:t>
      </w:r>
      <w:r w:rsidR="00CF3493">
        <w:rPr>
          <w:rFonts w:cstheme="minorHAnsi"/>
        </w:rPr>
        <w:t xml:space="preserve"> </w:t>
      </w:r>
      <w:r w:rsidR="00B118D1">
        <w:rPr>
          <w:rFonts w:cstheme="minorHAnsi"/>
        </w:rPr>
        <w:t>You may already have</w:t>
      </w:r>
      <w:r w:rsidR="006B5FD0">
        <w:rPr>
          <w:rFonts w:cstheme="minorHAnsi"/>
        </w:rPr>
        <w:t xml:space="preserve"> received treatment and a few extra blood samples </w:t>
      </w:r>
      <w:r w:rsidR="00EF6A5B">
        <w:rPr>
          <w:rFonts w:cstheme="minorHAnsi"/>
        </w:rPr>
        <w:t xml:space="preserve">may have been </w:t>
      </w:r>
      <w:r w:rsidR="006B5FD0">
        <w:rPr>
          <w:rFonts w:cstheme="minorHAnsi"/>
        </w:rPr>
        <w:t>collected.</w:t>
      </w:r>
      <w:r w:rsidR="008860C3">
        <w:rPr>
          <w:rFonts w:cstheme="minorHAnsi"/>
        </w:rPr>
        <w:t xml:space="preserve"> </w:t>
      </w:r>
    </w:p>
    <w:p w14:paraId="29F3449D" w14:textId="1F4061D5" w:rsidR="00E71A9C" w:rsidRPr="00182F5E" w:rsidRDefault="00E71A9C" w:rsidP="00F92DEF">
      <w:pPr>
        <w:spacing w:after="120"/>
        <w:rPr>
          <w:rFonts w:cstheme="minorHAnsi"/>
        </w:rPr>
      </w:pPr>
      <w:r w:rsidRPr="00673DF9">
        <w:rPr>
          <w:rFonts w:cstheme="minorHAnsi"/>
        </w:rPr>
        <w:t xml:space="preserve">You do not need to do anything for the study while you are in hospital. </w:t>
      </w:r>
      <w:r>
        <w:rPr>
          <w:rFonts w:cstheme="minorHAnsi"/>
        </w:rPr>
        <w:t>We will collect data from your hospital records and other NHS linked data. We may contact you 3 months later to see how you are and would like to contact you</w:t>
      </w:r>
      <w:r w:rsidRPr="00673DF9">
        <w:rPr>
          <w:rFonts w:cstheme="minorHAnsi"/>
        </w:rPr>
        <w:t xml:space="preserve"> 6 months </w:t>
      </w:r>
      <w:r>
        <w:rPr>
          <w:rFonts w:cstheme="minorHAnsi"/>
        </w:rPr>
        <w:t xml:space="preserve">later </w:t>
      </w:r>
      <w:r w:rsidRPr="00673DF9">
        <w:rPr>
          <w:rFonts w:cstheme="minorHAnsi"/>
        </w:rPr>
        <w:t xml:space="preserve">with a short telephone call to ask about your quality of life, </w:t>
      </w:r>
      <w:r>
        <w:rPr>
          <w:rFonts w:cstheme="minorHAnsi"/>
        </w:rPr>
        <w:t xml:space="preserve">and </w:t>
      </w:r>
      <w:r w:rsidRPr="00673DF9">
        <w:rPr>
          <w:rFonts w:cstheme="minorHAnsi"/>
        </w:rPr>
        <w:t>wellbeing</w:t>
      </w:r>
      <w:r>
        <w:rPr>
          <w:rFonts w:cstheme="minorHAnsi"/>
        </w:rPr>
        <w:t xml:space="preserve">. </w:t>
      </w:r>
    </w:p>
    <w:p w14:paraId="47D0AE7C" w14:textId="3A5ADE8A" w:rsidR="008860C3" w:rsidRPr="00182F5E" w:rsidRDefault="008860C3" w:rsidP="008860C3">
      <w:pPr>
        <w:rPr>
          <w:rFonts w:cstheme="minorHAnsi"/>
        </w:rPr>
      </w:pPr>
      <w:r w:rsidRPr="00182F5E">
        <w:rPr>
          <w:rFonts w:cstheme="minorHAnsi"/>
        </w:rPr>
        <w:t xml:space="preserve">Participation into the </w:t>
      </w:r>
      <w:proofErr w:type="spellStart"/>
      <w:r w:rsidRPr="00182F5E">
        <w:rPr>
          <w:rFonts w:cstheme="minorHAnsi"/>
        </w:rPr>
        <w:t>SepT</w:t>
      </w:r>
      <w:r>
        <w:rPr>
          <w:rFonts w:cstheme="minorHAnsi"/>
        </w:rPr>
        <w:t>i</w:t>
      </w:r>
      <w:r w:rsidRPr="00182F5E">
        <w:rPr>
          <w:rFonts w:cstheme="minorHAnsi"/>
        </w:rPr>
        <w:t>C</w:t>
      </w:r>
      <w:proofErr w:type="spellEnd"/>
      <w:r w:rsidRPr="00182F5E">
        <w:rPr>
          <w:rFonts w:cstheme="minorHAnsi"/>
        </w:rPr>
        <w:t xml:space="preserve"> trial is voluntary. All patients, including those that do not wish to participate in </w:t>
      </w:r>
      <w:proofErr w:type="spellStart"/>
      <w:r w:rsidRPr="00182F5E">
        <w:rPr>
          <w:rFonts w:cstheme="minorHAnsi"/>
        </w:rPr>
        <w:t>SepT</w:t>
      </w:r>
      <w:r>
        <w:rPr>
          <w:rFonts w:cstheme="minorHAnsi"/>
        </w:rPr>
        <w:t>i</w:t>
      </w:r>
      <w:r w:rsidRPr="00182F5E">
        <w:rPr>
          <w:rFonts w:cstheme="minorHAnsi"/>
        </w:rPr>
        <w:t>C</w:t>
      </w:r>
      <w:proofErr w:type="spellEnd"/>
      <w:r w:rsidRPr="00182F5E">
        <w:rPr>
          <w:rFonts w:cstheme="minorHAnsi"/>
        </w:rPr>
        <w:t>, will receive the best available standard of care available at this hospital.</w:t>
      </w:r>
      <w:r w:rsidR="006D267C">
        <w:rPr>
          <w:rFonts w:cstheme="minorHAnsi"/>
        </w:rPr>
        <w:t xml:space="preserve"> You can</w:t>
      </w:r>
      <w:r w:rsidR="00E71A9C">
        <w:rPr>
          <w:rFonts w:cstheme="minorHAnsi"/>
        </w:rPr>
        <w:t xml:space="preserve"> choose not to take part in the study </w:t>
      </w:r>
      <w:proofErr w:type="gramStart"/>
      <w:r w:rsidR="00E71A9C">
        <w:rPr>
          <w:rFonts w:cstheme="minorHAnsi"/>
        </w:rPr>
        <w:t>any more</w:t>
      </w:r>
      <w:proofErr w:type="gramEnd"/>
      <w:r w:rsidR="00A43ED5">
        <w:rPr>
          <w:rFonts w:cstheme="minorHAnsi"/>
        </w:rPr>
        <w:t>.</w:t>
      </w:r>
    </w:p>
    <w:p w14:paraId="2BC294B4" w14:textId="77777777" w:rsidR="008860C3" w:rsidRPr="00182F5E" w:rsidRDefault="008860C3" w:rsidP="008860C3">
      <w:pPr>
        <w:rPr>
          <w:rFonts w:cstheme="minorHAnsi"/>
        </w:rPr>
      </w:pPr>
      <w:r w:rsidRPr="00182F5E">
        <w:rPr>
          <w:rFonts w:cstheme="minorHAnsi"/>
        </w:rPr>
        <w:t>More information about the study including how we use patient data and privacy, legalities and insurance of the study, risks and benefits, how to make a complaint and how to find out the results of the study can be found in our patient information sheet</w:t>
      </w:r>
      <w:r>
        <w:rPr>
          <w:rFonts w:cstheme="minorHAnsi"/>
        </w:rPr>
        <w:t xml:space="preserve">. (A written copy is available or is available online at </w:t>
      </w:r>
      <w:hyperlink r:id="rId10" w:history="1">
        <w:r w:rsidRPr="007E7D31">
          <w:rPr>
            <w:rStyle w:val="Hyperlink"/>
            <w:rFonts w:cstheme="minorHAnsi"/>
          </w:rPr>
          <w:t>www.septictrial.co.uk</w:t>
        </w:r>
      </w:hyperlink>
      <w:r>
        <w:rPr>
          <w:rFonts w:cstheme="minorHAnsi"/>
        </w:rPr>
        <w:t>)</w:t>
      </w:r>
    </w:p>
    <w:p w14:paraId="62CF8612" w14:textId="77777777" w:rsidR="008860C3" w:rsidRPr="00370584" w:rsidRDefault="008860C3" w:rsidP="008860C3">
      <w:pPr>
        <w:rPr>
          <w:rFonts w:cstheme="minorHAnsi"/>
        </w:rPr>
      </w:pPr>
      <w:r w:rsidRPr="00182F5E">
        <w:rPr>
          <w:rFonts w:cstheme="minorHAnsi"/>
        </w:rPr>
        <w:t>If you are happy to proceed, please complete the attached consent form.</w:t>
      </w:r>
    </w:p>
    <w:p w14:paraId="36126099" w14:textId="77777777" w:rsidR="00664FD4" w:rsidRDefault="00664FD4" w:rsidP="00424449">
      <w:pPr>
        <w:spacing w:after="0" w:line="240" w:lineRule="auto"/>
        <w:rPr>
          <w:rFonts w:cstheme="minorHAnsi"/>
          <w:b/>
          <w:bCs/>
          <w:u w:val="single"/>
        </w:rPr>
      </w:pPr>
    </w:p>
    <w:p w14:paraId="4BCFADAF" w14:textId="77777777" w:rsidR="008860C3" w:rsidRDefault="008860C3" w:rsidP="00424449">
      <w:pPr>
        <w:spacing w:after="0" w:line="240" w:lineRule="auto"/>
        <w:rPr>
          <w:rFonts w:cstheme="minorHAnsi"/>
          <w:b/>
          <w:bCs/>
          <w:u w:val="single"/>
        </w:rPr>
      </w:pPr>
    </w:p>
    <w:p w14:paraId="1FF201FF" w14:textId="77777777" w:rsidR="00587AB8" w:rsidRPr="00587AB8" w:rsidRDefault="00587AB8" w:rsidP="00587AB8">
      <w:pPr>
        <w:spacing w:after="0" w:line="240" w:lineRule="auto"/>
        <w:rPr>
          <w:rFonts w:cstheme="minorHAnsi"/>
          <w:b/>
          <w:bCs/>
          <w:highlight w:val="yellow"/>
          <w:u w:val="single"/>
        </w:rPr>
      </w:pPr>
      <w:r w:rsidRPr="00587AB8">
        <w:rPr>
          <w:rFonts w:cstheme="minorHAnsi"/>
          <w:b/>
          <w:bCs/>
          <w:highlight w:val="yellow"/>
          <w:u w:val="single"/>
        </w:rPr>
        <w:t>Site Contact Information</w:t>
      </w:r>
    </w:p>
    <w:p w14:paraId="224367EF" w14:textId="77777777" w:rsidR="00587AB8" w:rsidRPr="00FA017E" w:rsidRDefault="00587AB8" w:rsidP="00587AB8">
      <w:pPr>
        <w:spacing w:after="0" w:line="240" w:lineRule="auto"/>
        <w:rPr>
          <w:rFonts w:cstheme="minorHAnsi"/>
        </w:rPr>
      </w:pPr>
      <w:r w:rsidRPr="00FA017E">
        <w:rPr>
          <w:rFonts w:cstheme="minorHAnsi"/>
        </w:rPr>
        <w:t xml:space="preserve">Investigator </w:t>
      </w:r>
      <w:proofErr w:type="gramStart"/>
      <w:r w:rsidRPr="00FA017E">
        <w:rPr>
          <w:rFonts w:cstheme="minorHAnsi"/>
        </w:rPr>
        <w:t>name:-</w:t>
      </w:r>
      <w:proofErr w:type="gramEnd"/>
      <w:r w:rsidRPr="00FA017E">
        <w:rPr>
          <w:rFonts w:cstheme="minorHAnsi"/>
        </w:rPr>
        <w:t xml:space="preserve"> </w:t>
      </w:r>
    </w:p>
    <w:p w14:paraId="0EF6FC91" w14:textId="77777777" w:rsidR="00587AB8" w:rsidRPr="000759A3" w:rsidRDefault="00587AB8" w:rsidP="00587AB8">
      <w:pPr>
        <w:spacing w:after="0" w:line="240" w:lineRule="auto"/>
        <w:rPr>
          <w:rFonts w:cstheme="minorHAnsi"/>
        </w:rPr>
      </w:pPr>
      <w:r w:rsidRPr="00FA017E">
        <w:rPr>
          <w:rFonts w:cstheme="minorHAnsi"/>
        </w:rPr>
        <w:t xml:space="preserve">Site Contact </w:t>
      </w:r>
      <w:proofErr w:type="gramStart"/>
      <w:r w:rsidRPr="00FA017E">
        <w:rPr>
          <w:rFonts w:cstheme="minorHAnsi"/>
        </w:rPr>
        <w:t>details:-</w:t>
      </w:r>
      <w:proofErr w:type="gramEnd"/>
      <w:r>
        <w:rPr>
          <w:rFonts w:cstheme="minorHAnsi"/>
        </w:rPr>
        <w:t xml:space="preserve"> </w:t>
      </w:r>
    </w:p>
    <w:p w14:paraId="094755E6" w14:textId="77777777" w:rsidR="004203D5" w:rsidRDefault="004203D5" w:rsidP="00424449">
      <w:pPr>
        <w:spacing w:after="0" w:line="240" w:lineRule="auto"/>
        <w:rPr>
          <w:rFonts w:cstheme="minorHAnsi"/>
          <w:b/>
          <w:bCs/>
          <w:u w:val="single"/>
        </w:rPr>
      </w:pPr>
    </w:p>
    <w:p w14:paraId="2A81EE74" w14:textId="7426A2FA" w:rsidR="00424449" w:rsidRPr="00673DF9" w:rsidRDefault="00424449" w:rsidP="00424449">
      <w:pPr>
        <w:spacing w:after="0" w:line="240" w:lineRule="auto"/>
        <w:rPr>
          <w:rFonts w:cstheme="minorHAnsi"/>
          <w:b/>
          <w:bCs/>
          <w:u w:val="single"/>
        </w:rPr>
      </w:pPr>
      <w:r w:rsidRPr="00424449">
        <w:rPr>
          <w:rFonts w:cstheme="minorHAnsi"/>
          <w:b/>
          <w:bCs/>
          <w:u w:val="single"/>
        </w:rPr>
        <w:t>Study Contact Information</w:t>
      </w:r>
    </w:p>
    <w:p w14:paraId="4BAD7547" w14:textId="67C08F73" w:rsidR="00424449" w:rsidRPr="00424449" w:rsidRDefault="00424449" w:rsidP="00424449">
      <w:pPr>
        <w:spacing w:after="0" w:line="240" w:lineRule="auto"/>
        <w:rPr>
          <w:rFonts w:cstheme="minorHAnsi"/>
        </w:rPr>
      </w:pPr>
      <w:r w:rsidRPr="00424449">
        <w:rPr>
          <w:rFonts w:cstheme="minorHAnsi"/>
        </w:rPr>
        <w:t xml:space="preserve">Please contact The </w:t>
      </w:r>
      <w:proofErr w:type="spellStart"/>
      <w:r w:rsidRPr="00EC77BF">
        <w:rPr>
          <w:rFonts w:cstheme="minorHAnsi"/>
          <w:b/>
          <w:bCs/>
          <w:color w:val="CC0066"/>
        </w:rPr>
        <w:t>Sep</w:t>
      </w:r>
      <w:r w:rsidRPr="00EC77BF">
        <w:rPr>
          <w:rFonts w:cstheme="minorHAnsi"/>
          <w:b/>
          <w:bCs/>
        </w:rPr>
        <w:t>T</w:t>
      </w:r>
      <w:r w:rsidR="00CA34C6" w:rsidRPr="00EC77BF">
        <w:rPr>
          <w:rFonts w:cstheme="minorHAnsi"/>
          <w:b/>
          <w:bCs/>
        </w:rPr>
        <w:t>i</w:t>
      </w:r>
      <w:r w:rsidRPr="00EC77BF">
        <w:rPr>
          <w:rFonts w:cstheme="minorHAnsi"/>
          <w:b/>
          <w:bCs/>
        </w:rPr>
        <w:t>C</w:t>
      </w:r>
      <w:proofErr w:type="spellEnd"/>
      <w:r w:rsidRPr="00424449">
        <w:rPr>
          <w:rFonts w:cstheme="minorHAnsi"/>
        </w:rPr>
        <w:t xml:space="preserve"> Trial team </w:t>
      </w:r>
      <w:r w:rsidR="00673DF9">
        <w:rPr>
          <w:rFonts w:cstheme="minorHAnsi"/>
        </w:rPr>
        <w:t>using</w:t>
      </w:r>
      <w:r w:rsidRPr="00424449">
        <w:rPr>
          <w:rFonts w:cstheme="minorHAnsi"/>
        </w:rPr>
        <w:t xml:space="preserve"> the following contact details:</w:t>
      </w:r>
    </w:p>
    <w:p w14:paraId="5878F27E" w14:textId="614C24A3" w:rsidR="00424449" w:rsidRPr="00424449" w:rsidRDefault="00424449" w:rsidP="00424449">
      <w:pPr>
        <w:spacing w:after="0" w:line="240" w:lineRule="auto"/>
        <w:rPr>
          <w:rFonts w:cstheme="minorHAnsi"/>
        </w:rPr>
      </w:pPr>
      <w:r w:rsidRPr="00424449">
        <w:rPr>
          <w:rFonts w:cstheme="minorHAnsi"/>
        </w:rPr>
        <w:t xml:space="preserve">Name: The </w:t>
      </w:r>
      <w:proofErr w:type="spellStart"/>
      <w:r w:rsidRPr="00EC77BF">
        <w:rPr>
          <w:rFonts w:cstheme="minorHAnsi"/>
          <w:b/>
          <w:bCs/>
          <w:color w:val="CC0066"/>
        </w:rPr>
        <w:t>Sep</w:t>
      </w:r>
      <w:r w:rsidRPr="00EC77BF">
        <w:rPr>
          <w:rFonts w:cstheme="minorHAnsi"/>
          <w:b/>
          <w:bCs/>
        </w:rPr>
        <w:t>T</w:t>
      </w:r>
      <w:r w:rsidR="00CA34C6" w:rsidRPr="00EC77BF">
        <w:rPr>
          <w:rFonts w:cstheme="minorHAnsi"/>
          <w:b/>
          <w:bCs/>
        </w:rPr>
        <w:t>i</w:t>
      </w:r>
      <w:r w:rsidRPr="00EC77BF">
        <w:rPr>
          <w:rFonts w:cstheme="minorHAnsi"/>
          <w:b/>
          <w:bCs/>
        </w:rPr>
        <w:t>C</w:t>
      </w:r>
      <w:proofErr w:type="spellEnd"/>
      <w:r w:rsidRPr="00424449">
        <w:rPr>
          <w:rFonts w:cstheme="minorHAnsi"/>
        </w:rPr>
        <w:t xml:space="preserve"> Trial Team</w:t>
      </w:r>
    </w:p>
    <w:p w14:paraId="32FBB37A" w14:textId="36BB5BDF" w:rsidR="00424449" w:rsidRPr="00424449" w:rsidRDefault="00875CB5" w:rsidP="00424449">
      <w:pPr>
        <w:spacing w:after="0" w:line="240" w:lineRule="auto"/>
        <w:rPr>
          <w:rFonts w:cstheme="minorHAnsi"/>
        </w:rPr>
      </w:pPr>
      <w:r>
        <w:rPr>
          <w:rFonts w:cstheme="minorHAnsi"/>
        </w:rPr>
        <w:t xml:space="preserve">24hr </w:t>
      </w:r>
      <w:r w:rsidR="00424449" w:rsidRPr="00424449">
        <w:rPr>
          <w:rFonts w:cstheme="minorHAnsi"/>
        </w:rPr>
        <w:t>Telephone: 0207 5949725</w:t>
      </w:r>
    </w:p>
    <w:p w14:paraId="635268C9" w14:textId="0236AD19" w:rsidR="00962661" w:rsidRDefault="00424449" w:rsidP="00424449">
      <w:pPr>
        <w:spacing w:after="0" w:line="240" w:lineRule="auto"/>
        <w:rPr>
          <w:rFonts w:cstheme="minorHAnsi"/>
        </w:rPr>
      </w:pPr>
      <w:r w:rsidRPr="00424449">
        <w:rPr>
          <w:rFonts w:cstheme="minorHAnsi"/>
        </w:rPr>
        <w:t xml:space="preserve">Email: </w:t>
      </w:r>
      <w:hyperlink r:id="rId11" w:history="1">
        <w:r w:rsidR="00360E3C" w:rsidRPr="00D461B6">
          <w:rPr>
            <w:rStyle w:val="Hyperlink"/>
            <w:rFonts w:cstheme="minorHAnsi"/>
          </w:rPr>
          <w:t>septic@imperial.ac.uk</w:t>
        </w:r>
      </w:hyperlink>
    </w:p>
    <w:p w14:paraId="2D071554" w14:textId="07D6B57B" w:rsidR="00424449" w:rsidRPr="00424449" w:rsidRDefault="00962661" w:rsidP="00424449">
      <w:pPr>
        <w:spacing w:after="0" w:line="240" w:lineRule="auto"/>
        <w:rPr>
          <w:rFonts w:cstheme="minorHAnsi"/>
        </w:rPr>
      </w:pPr>
      <w:r>
        <w:rPr>
          <w:rFonts w:cstheme="minorHAnsi"/>
        </w:rPr>
        <w:t xml:space="preserve">Website: </w:t>
      </w:r>
      <w:hyperlink r:id="rId12" w:history="1">
        <w:r w:rsidRPr="00962661">
          <w:rPr>
            <w:rStyle w:val="Hyperlink"/>
            <w:rFonts w:cstheme="minorHAnsi"/>
          </w:rPr>
          <w:t>www.septictrial.co.uk</w:t>
        </w:r>
      </w:hyperlink>
    </w:p>
    <w:p w14:paraId="03CA11F5" w14:textId="77777777" w:rsidR="00424449" w:rsidRPr="00424449" w:rsidRDefault="00424449" w:rsidP="00424449">
      <w:pPr>
        <w:spacing w:after="0" w:line="240" w:lineRule="auto"/>
        <w:rPr>
          <w:rFonts w:cstheme="minorHAnsi"/>
        </w:rPr>
      </w:pPr>
    </w:p>
    <w:p w14:paraId="57D41031" w14:textId="77777777" w:rsidR="00736912" w:rsidRPr="00424449" w:rsidRDefault="00736912" w:rsidP="00736912">
      <w:pPr>
        <w:keepNext/>
        <w:spacing w:after="0" w:line="240" w:lineRule="auto"/>
        <w:rPr>
          <w:rFonts w:cstheme="minorHAnsi"/>
        </w:rPr>
      </w:pPr>
      <w:r w:rsidRPr="00424449">
        <w:rPr>
          <w:rFonts w:cstheme="minorHAnsi"/>
        </w:rPr>
        <w:t xml:space="preserve">Thank you very </w:t>
      </w:r>
      <w:r w:rsidRPr="00E52BAB">
        <w:rPr>
          <w:rFonts w:cstheme="minorHAnsi"/>
        </w:rPr>
        <w:t>much for continuing to take part in this study!</w:t>
      </w:r>
    </w:p>
    <w:p w14:paraId="2A64AB73" w14:textId="77777777" w:rsidR="00424449" w:rsidRPr="00424449" w:rsidRDefault="00424449" w:rsidP="00424449">
      <w:pPr>
        <w:keepNext/>
        <w:spacing w:after="0" w:line="240" w:lineRule="auto"/>
        <w:rPr>
          <w:rFonts w:cstheme="minorHAnsi"/>
        </w:rPr>
      </w:pPr>
    </w:p>
    <w:p w14:paraId="76A081B6" w14:textId="6C1E4E20" w:rsidR="00295696" w:rsidRDefault="00424449" w:rsidP="00424449">
      <w:pPr>
        <w:spacing w:after="0" w:line="240" w:lineRule="auto"/>
        <w:rPr>
          <w:rFonts w:cstheme="minorHAnsi"/>
        </w:rPr>
      </w:pPr>
      <w:r w:rsidRPr="00424449">
        <w:rPr>
          <w:rFonts w:cstheme="minorHAnsi"/>
        </w:rPr>
        <w:t>A copy of the written information and signed Informed Consent form will be given to you to keep.</w:t>
      </w:r>
    </w:p>
    <w:p w14:paraId="54415F78" w14:textId="77777777" w:rsidR="00295696" w:rsidRDefault="00295696" w:rsidP="00424449">
      <w:pPr>
        <w:spacing w:after="0" w:line="240" w:lineRule="auto"/>
        <w:rPr>
          <w:rFonts w:cstheme="minorHAnsi"/>
        </w:rPr>
      </w:pPr>
    </w:p>
    <w:p w14:paraId="3EC2EEB3" w14:textId="77777777" w:rsidR="00B34B98" w:rsidRDefault="00B34B98" w:rsidP="006D2841">
      <w:pPr>
        <w:spacing w:after="60"/>
        <w:rPr>
          <w:rFonts w:cstheme="minorHAnsi"/>
          <w:b/>
          <w:sz w:val="28"/>
          <w:szCs w:val="28"/>
        </w:rPr>
      </w:pPr>
      <w:r w:rsidRPr="00B34B98">
        <w:rPr>
          <w:rFonts w:cstheme="minorHAnsi"/>
          <w:b/>
          <w:sz w:val="28"/>
          <w:szCs w:val="28"/>
        </w:rPr>
        <w:t>Consent Form for Participants – Regained capacity</w:t>
      </w:r>
    </w:p>
    <w:p w14:paraId="2D8B6279" w14:textId="7B6A7978" w:rsidR="006D2841" w:rsidRPr="00BB0F5B" w:rsidRDefault="006D2841" w:rsidP="006D2841">
      <w:pPr>
        <w:spacing w:after="60"/>
        <w:rPr>
          <w:rFonts w:cstheme="minorHAnsi"/>
        </w:rPr>
      </w:pPr>
      <w:r w:rsidRPr="00984E7C">
        <w:rPr>
          <w:rFonts w:cstheme="minorHAnsi"/>
          <w:b/>
          <w:sz w:val="28"/>
          <w:szCs w:val="28"/>
        </w:rPr>
        <w:t xml:space="preserve">Full Title of Project: </w:t>
      </w:r>
      <w:r w:rsidRPr="00984E7C">
        <w:rPr>
          <w:rFonts w:cstheme="minorHAnsi"/>
          <w:sz w:val="28"/>
          <w:szCs w:val="28"/>
        </w:rPr>
        <w:t xml:space="preserve">Sepsis Trials in Critical Care - </w:t>
      </w:r>
      <w:proofErr w:type="spellStart"/>
      <w:r w:rsidRPr="00984E7C">
        <w:rPr>
          <w:rFonts w:cstheme="minorHAnsi"/>
          <w:b/>
          <w:bCs/>
          <w:color w:val="CC0066"/>
          <w:sz w:val="28"/>
          <w:szCs w:val="28"/>
        </w:rPr>
        <w:t>Sep</w:t>
      </w:r>
      <w:r w:rsidRPr="00984E7C">
        <w:rPr>
          <w:rFonts w:cstheme="minorHAnsi"/>
          <w:b/>
          <w:bCs/>
          <w:sz w:val="28"/>
          <w:szCs w:val="28"/>
        </w:rPr>
        <w:t>TiC</w:t>
      </w:r>
      <w:proofErr w:type="spellEnd"/>
    </w:p>
    <w:p w14:paraId="574D79C6" w14:textId="77777777" w:rsidR="006D2841" w:rsidRPr="00BB0F5B" w:rsidRDefault="006D2841" w:rsidP="006D2841">
      <w:pPr>
        <w:spacing w:after="60"/>
        <w:rPr>
          <w:rFonts w:cstheme="minorHAnsi"/>
          <w:b/>
        </w:rPr>
      </w:pPr>
    </w:p>
    <w:tbl>
      <w:tblPr>
        <w:tblStyle w:val="TableGrid"/>
        <w:tblW w:w="0" w:type="auto"/>
        <w:tblLook w:val="04A0" w:firstRow="1" w:lastRow="0" w:firstColumn="1" w:lastColumn="0" w:noHBand="0" w:noVBand="1"/>
      </w:tblPr>
      <w:tblGrid>
        <w:gridCol w:w="4505"/>
        <w:gridCol w:w="5696"/>
      </w:tblGrid>
      <w:tr w:rsidR="006D2841" w14:paraId="2E760A3E" w14:textId="77777777" w:rsidTr="00D659A9">
        <w:tc>
          <w:tcPr>
            <w:tcW w:w="4505" w:type="dxa"/>
          </w:tcPr>
          <w:p w14:paraId="52457526" w14:textId="6CAEA4B8" w:rsidR="006D2841" w:rsidRPr="00E10B45" w:rsidRDefault="00CC430F" w:rsidP="00D659A9">
            <w:pPr>
              <w:spacing w:after="60"/>
              <w:rPr>
                <w:rFonts w:cstheme="minorHAnsi"/>
                <w:b/>
                <w:bCs/>
              </w:rPr>
            </w:pPr>
            <w:r>
              <w:rPr>
                <w:rFonts w:cstheme="minorHAnsi"/>
                <w:b/>
                <w:bCs/>
              </w:rPr>
              <w:t>Site</w:t>
            </w:r>
            <w:r w:rsidR="006D2841" w:rsidRPr="00E10B45">
              <w:rPr>
                <w:rFonts w:cstheme="minorHAnsi"/>
                <w:b/>
                <w:bCs/>
              </w:rPr>
              <w:t xml:space="preserve"> number: </w:t>
            </w:r>
          </w:p>
          <w:p w14:paraId="4DAC12F0" w14:textId="77777777" w:rsidR="006D2841" w:rsidRPr="00E10B45" w:rsidRDefault="006D2841" w:rsidP="00D659A9">
            <w:pPr>
              <w:spacing w:after="60"/>
              <w:rPr>
                <w:rFonts w:cstheme="minorHAnsi"/>
                <w:b/>
                <w:bCs/>
              </w:rPr>
            </w:pPr>
          </w:p>
        </w:tc>
        <w:tc>
          <w:tcPr>
            <w:tcW w:w="5696" w:type="dxa"/>
          </w:tcPr>
          <w:p w14:paraId="5D5F5CC0" w14:textId="77777777" w:rsidR="006D2841" w:rsidRDefault="006D2841" w:rsidP="00D659A9">
            <w:pPr>
              <w:spacing w:after="60"/>
              <w:rPr>
                <w:rFonts w:cstheme="minorHAnsi"/>
              </w:rPr>
            </w:pPr>
          </w:p>
        </w:tc>
      </w:tr>
      <w:tr w:rsidR="006D2841" w14:paraId="7C6E6CCB" w14:textId="77777777" w:rsidTr="00D659A9">
        <w:tc>
          <w:tcPr>
            <w:tcW w:w="4505" w:type="dxa"/>
          </w:tcPr>
          <w:p w14:paraId="0173B3DC" w14:textId="77777777" w:rsidR="006D2841" w:rsidRPr="00E10B45" w:rsidRDefault="006D2841" w:rsidP="00D659A9">
            <w:pPr>
              <w:spacing w:after="60"/>
              <w:rPr>
                <w:rFonts w:cstheme="minorHAnsi"/>
                <w:b/>
                <w:bCs/>
              </w:rPr>
            </w:pPr>
            <w:r w:rsidRPr="00E10B45">
              <w:rPr>
                <w:rFonts w:cstheme="minorHAnsi"/>
                <w:b/>
                <w:bCs/>
              </w:rPr>
              <w:t>Patient Number</w:t>
            </w:r>
            <w:r>
              <w:rPr>
                <w:rFonts w:cstheme="minorHAnsi"/>
                <w:b/>
                <w:bCs/>
              </w:rPr>
              <w:t>:</w:t>
            </w:r>
          </w:p>
          <w:p w14:paraId="4EC7AF66" w14:textId="77777777" w:rsidR="006D2841" w:rsidRPr="00E10B45" w:rsidRDefault="006D2841" w:rsidP="00D659A9">
            <w:pPr>
              <w:spacing w:after="60"/>
              <w:rPr>
                <w:rFonts w:cstheme="minorHAnsi"/>
                <w:b/>
                <w:bCs/>
              </w:rPr>
            </w:pPr>
          </w:p>
        </w:tc>
        <w:tc>
          <w:tcPr>
            <w:tcW w:w="5696" w:type="dxa"/>
          </w:tcPr>
          <w:p w14:paraId="5DA0C9E6" w14:textId="77777777" w:rsidR="006D2841" w:rsidRDefault="006D2841" w:rsidP="00D659A9">
            <w:pPr>
              <w:spacing w:after="60"/>
              <w:rPr>
                <w:rFonts w:cstheme="minorHAnsi"/>
              </w:rPr>
            </w:pPr>
          </w:p>
        </w:tc>
      </w:tr>
      <w:tr w:rsidR="00A60921" w14:paraId="365AB445" w14:textId="77777777" w:rsidTr="00D659A9">
        <w:tc>
          <w:tcPr>
            <w:tcW w:w="4505" w:type="dxa"/>
          </w:tcPr>
          <w:p w14:paraId="44CDA509" w14:textId="77777777" w:rsidR="00A60921" w:rsidRDefault="002F7804" w:rsidP="00D659A9">
            <w:pPr>
              <w:spacing w:after="60"/>
              <w:rPr>
                <w:rFonts w:cstheme="minorHAnsi"/>
                <w:b/>
                <w:bCs/>
              </w:rPr>
            </w:pPr>
            <w:r>
              <w:rPr>
                <w:rFonts w:cstheme="minorHAnsi"/>
                <w:b/>
                <w:bCs/>
              </w:rPr>
              <w:t>Patient Name:</w:t>
            </w:r>
          </w:p>
          <w:p w14:paraId="75506745" w14:textId="5EFA564D" w:rsidR="002F7804" w:rsidRPr="00E10B45" w:rsidRDefault="002F7804" w:rsidP="00D659A9">
            <w:pPr>
              <w:spacing w:after="60"/>
              <w:rPr>
                <w:rFonts w:cstheme="minorHAnsi"/>
                <w:b/>
                <w:bCs/>
              </w:rPr>
            </w:pPr>
          </w:p>
        </w:tc>
        <w:tc>
          <w:tcPr>
            <w:tcW w:w="5696" w:type="dxa"/>
          </w:tcPr>
          <w:p w14:paraId="2896A593" w14:textId="77777777" w:rsidR="00A60921" w:rsidRDefault="00A60921" w:rsidP="00D659A9">
            <w:pPr>
              <w:spacing w:after="60"/>
              <w:rPr>
                <w:rFonts w:cstheme="minorHAnsi"/>
              </w:rPr>
            </w:pPr>
          </w:p>
        </w:tc>
      </w:tr>
      <w:tr w:rsidR="006D2841" w14:paraId="3E6D6F60" w14:textId="77777777" w:rsidTr="00D659A9">
        <w:tc>
          <w:tcPr>
            <w:tcW w:w="4505" w:type="dxa"/>
          </w:tcPr>
          <w:p w14:paraId="3350ABB2" w14:textId="77777777" w:rsidR="006D2841" w:rsidRPr="00E10B45" w:rsidRDefault="006D2841" w:rsidP="00D659A9">
            <w:pPr>
              <w:spacing w:after="60"/>
              <w:rPr>
                <w:rFonts w:cstheme="minorHAnsi"/>
                <w:b/>
                <w:bCs/>
              </w:rPr>
            </w:pPr>
            <w:r w:rsidRPr="00E10B45">
              <w:rPr>
                <w:rFonts w:cstheme="minorHAnsi"/>
                <w:b/>
                <w:bCs/>
              </w:rPr>
              <w:t>Name of Principal Investigator</w:t>
            </w:r>
            <w:r>
              <w:rPr>
                <w:rFonts w:cstheme="minorHAnsi"/>
                <w:b/>
                <w:bCs/>
              </w:rPr>
              <w:t>:</w:t>
            </w:r>
          </w:p>
          <w:p w14:paraId="38D7A08F" w14:textId="77777777" w:rsidR="006D2841" w:rsidRPr="00E10B45" w:rsidRDefault="006D2841" w:rsidP="00D659A9">
            <w:pPr>
              <w:spacing w:after="60"/>
              <w:rPr>
                <w:rFonts w:cstheme="minorHAnsi"/>
                <w:b/>
                <w:bCs/>
              </w:rPr>
            </w:pPr>
          </w:p>
        </w:tc>
        <w:tc>
          <w:tcPr>
            <w:tcW w:w="5696" w:type="dxa"/>
          </w:tcPr>
          <w:p w14:paraId="43376012" w14:textId="77777777" w:rsidR="006D2841" w:rsidRDefault="006D2841" w:rsidP="00D659A9">
            <w:pPr>
              <w:spacing w:after="60"/>
              <w:rPr>
                <w:rFonts w:cstheme="minorHAnsi"/>
              </w:rPr>
            </w:pPr>
          </w:p>
        </w:tc>
      </w:tr>
    </w:tbl>
    <w:p w14:paraId="62F10C64" w14:textId="77777777" w:rsidR="003D3E5A" w:rsidRDefault="006D2841" w:rsidP="006D2841">
      <w:pPr>
        <w:spacing w:after="60"/>
        <w:ind w:left="7920" w:firstLine="720"/>
        <w:rPr>
          <w:ins w:id="0" w:author="Dhaliwal, Ravinder K" w:date="2025-12-10T15:45:00Z" w16du:dateUtc="2025-12-10T15:45:00Z"/>
          <w:rFonts w:cstheme="minorHAnsi"/>
          <w:b/>
        </w:rPr>
      </w:pPr>
      <w:r w:rsidRPr="00125459">
        <w:rPr>
          <w:rFonts w:cstheme="minorHAnsi"/>
          <w:b/>
        </w:rPr>
        <w:t>Please initial</w:t>
      </w:r>
      <w:ins w:id="1" w:author="Dhaliwal, Ravinder K" w:date="2025-12-10T15:45:00Z" w16du:dateUtc="2025-12-10T15:45:00Z">
        <w:r w:rsidR="003D3E5A">
          <w:rPr>
            <w:rFonts w:cstheme="minorHAnsi"/>
            <w:b/>
          </w:rPr>
          <w:t xml:space="preserve">/ </w:t>
        </w:r>
      </w:ins>
    </w:p>
    <w:p w14:paraId="075691BE" w14:textId="17779DE5" w:rsidR="006D2841" w:rsidRPr="00125459" w:rsidRDefault="003D3E5A" w:rsidP="006D2841">
      <w:pPr>
        <w:spacing w:after="60"/>
        <w:ind w:left="7920" w:firstLine="720"/>
        <w:rPr>
          <w:rFonts w:cstheme="minorHAnsi"/>
          <w:b/>
        </w:rPr>
      </w:pPr>
      <w:ins w:id="2" w:author="Dhaliwal, Ravinder K" w:date="2025-12-10T15:45:00Z" w16du:dateUtc="2025-12-10T15:45:00Z">
        <w:r>
          <w:rPr>
            <w:rFonts w:cstheme="minorHAnsi"/>
            <w:b/>
          </w:rPr>
          <w:t>tick</w:t>
        </w:r>
      </w:ins>
      <w:r w:rsidR="006D2841" w:rsidRPr="00125459">
        <w:rPr>
          <w:rFonts w:cstheme="minorHAnsi"/>
          <w:b/>
        </w:rPr>
        <w:t xml:space="preserve"> box</w:t>
      </w:r>
    </w:p>
    <w:p w14:paraId="1F21CDAA" w14:textId="77777777" w:rsidR="006D2841" w:rsidRPr="00BF1A32" w:rsidRDefault="006D2841" w:rsidP="006D2841">
      <w:pPr>
        <w:spacing w:after="60"/>
        <w:rPr>
          <w:rFonts w:cstheme="minorHAnsi"/>
          <w:b/>
        </w:rPr>
      </w:pPr>
    </w:p>
    <w:tbl>
      <w:tblPr>
        <w:tblStyle w:val="TableGrid"/>
        <w:tblW w:w="0" w:type="auto"/>
        <w:tblLook w:val="04A0" w:firstRow="1" w:lastRow="0" w:firstColumn="1" w:lastColumn="0" w:noHBand="0" w:noVBand="1"/>
      </w:tblPr>
      <w:tblGrid>
        <w:gridCol w:w="8500"/>
        <w:gridCol w:w="1701"/>
      </w:tblGrid>
      <w:tr w:rsidR="006D2841" w:rsidRPr="00BB0F5B" w14:paraId="023753D9" w14:textId="77777777" w:rsidTr="00D659A9">
        <w:tc>
          <w:tcPr>
            <w:tcW w:w="8500" w:type="dxa"/>
          </w:tcPr>
          <w:p w14:paraId="6EDBA99A" w14:textId="0DA98A97" w:rsidR="006D2841" w:rsidRPr="00D942B8" w:rsidRDefault="006D2841" w:rsidP="006D2841">
            <w:pPr>
              <w:pStyle w:val="ListParagraph"/>
              <w:numPr>
                <w:ilvl w:val="0"/>
                <w:numId w:val="10"/>
              </w:numPr>
              <w:tabs>
                <w:tab w:val="left" w:pos="360"/>
              </w:tabs>
              <w:spacing w:after="60"/>
              <w:rPr>
                <w:rFonts w:asciiTheme="minorHAnsi" w:hAnsiTheme="minorHAnsi" w:cstheme="minorHAnsi"/>
                <w:sz w:val="22"/>
                <w:szCs w:val="22"/>
              </w:rPr>
            </w:pPr>
            <w:r w:rsidRPr="00D942B8">
              <w:rPr>
                <w:rFonts w:asciiTheme="minorHAnsi" w:hAnsiTheme="minorHAnsi" w:cstheme="minorHAnsi"/>
                <w:sz w:val="22"/>
                <w:szCs w:val="22"/>
              </w:rPr>
              <w:t xml:space="preserve">I confirm that I have read and understand this document and have read/received a copy of the appropriate patient information sheet </w:t>
            </w:r>
            <w:r w:rsidR="00E4309D">
              <w:rPr>
                <w:rFonts w:asciiTheme="minorHAnsi" w:hAnsiTheme="minorHAnsi" w:cstheme="minorHAnsi"/>
                <w:sz w:val="22"/>
                <w:szCs w:val="22"/>
              </w:rPr>
              <w:t xml:space="preserve">and privacy notice </w:t>
            </w:r>
            <w:r w:rsidRPr="00D942B8">
              <w:rPr>
                <w:rFonts w:asciiTheme="minorHAnsi" w:hAnsiTheme="minorHAnsi" w:cstheme="minorHAnsi"/>
                <w:sz w:val="22"/>
                <w:szCs w:val="22"/>
              </w:rPr>
              <w:t xml:space="preserve">for </w:t>
            </w:r>
            <w:proofErr w:type="spellStart"/>
            <w:r w:rsidRPr="00D942B8">
              <w:rPr>
                <w:rFonts w:asciiTheme="minorHAnsi" w:hAnsiTheme="minorHAnsi" w:cstheme="minorHAnsi"/>
                <w:b/>
                <w:bCs/>
                <w:color w:val="CC0066"/>
                <w:sz w:val="22"/>
                <w:szCs w:val="22"/>
              </w:rPr>
              <w:t>SepTiC</w:t>
            </w:r>
            <w:proofErr w:type="spellEnd"/>
            <w:r w:rsidRPr="00D942B8">
              <w:rPr>
                <w:rFonts w:asciiTheme="minorHAnsi" w:hAnsiTheme="minorHAnsi" w:cstheme="minorHAnsi"/>
                <w:b/>
                <w:bCs/>
                <w:sz w:val="22"/>
                <w:szCs w:val="22"/>
              </w:rPr>
              <w:t>.</w:t>
            </w:r>
          </w:p>
          <w:p w14:paraId="7C0677A5" w14:textId="77777777" w:rsidR="006D2841" w:rsidRPr="00D942B8" w:rsidRDefault="006D2841" w:rsidP="00D659A9">
            <w:pPr>
              <w:pStyle w:val="ListParagraph"/>
              <w:tabs>
                <w:tab w:val="left" w:pos="360"/>
              </w:tabs>
              <w:spacing w:after="60"/>
              <w:rPr>
                <w:rFonts w:asciiTheme="minorHAnsi" w:hAnsiTheme="minorHAnsi" w:cstheme="minorHAnsi"/>
                <w:sz w:val="22"/>
                <w:szCs w:val="22"/>
              </w:rPr>
            </w:pPr>
          </w:p>
        </w:tc>
        <w:tc>
          <w:tcPr>
            <w:tcW w:w="1701" w:type="dxa"/>
          </w:tcPr>
          <w:p w14:paraId="1F28FB24" w14:textId="77777777" w:rsidR="006D2841" w:rsidRPr="00BB0F5B" w:rsidRDefault="006D2841" w:rsidP="00D659A9">
            <w:pPr>
              <w:spacing w:after="60"/>
              <w:rPr>
                <w:rFonts w:cstheme="minorHAnsi"/>
              </w:rPr>
            </w:pPr>
          </w:p>
        </w:tc>
      </w:tr>
      <w:tr w:rsidR="006D2841" w:rsidRPr="00BB0F5B" w14:paraId="6FF1ACC4" w14:textId="77777777" w:rsidTr="00D659A9">
        <w:tc>
          <w:tcPr>
            <w:tcW w:w="8500" w:type="dxa"/>
          </w:tcPr>
          <w:p w14:paraId="1F984F0D" w14:textId="746D0263" w:rsidR="006D2841" w:rsidRDefault="006D2841" w:rsidP="006D2841">
            <w:pPr>
              <w:pStyle w:val="ListParagraph"/>
              <w:numPr>
                <w:ilvl w:val="0"/>
                <w:numId w:val="10"/>
              </w:numPr>
              <w:spacing w:after="60"/>
              <w:rPr>
                <w:rFonts w:asciiTheme="minorHAnsi" w:hAnsiTheme="minorHAnsi" w:cstheme="minorHAnsi"/>
                <w:sz w:val="22"/>
                <w:szCs w:val="22"/>
              </w:rPr>
            </w:pPr>
            <w:r w:rsidRPr="00D942B8">
              <w:rPr>
                <w:rFonts w:asciiTheme="minorHAnsi" w:hAnsiTheme="minorHAnsi" w:cstheme="minorHAnsi"/>
                <w:sz w:val="22"/>
                <w:szCs w:val="22"/>
              </w:rPr>
              <w:t xml:space="preserve">I confirm I am happy to consent </w:t>
            </w:r>
            <w:r w:rsidRPr="00E52BAB">
              <w:rPr>
                <w:rFonts w:asciiTheme="minorHAnsi" w:hAnsiTheme="minorHAnsi" w:cstheme="minorHAnsi"/>
                <w:sz w:val="22"/>
                <w:szCs w:val="22"/>
              </w:rPr>
              <w:t>to</w:t>
            </w:r>
            <w:r w:rsidR="00C31C2D" w:rsidRPr="00E52BAB">
              <w:rPr>
                <w:rFonts w:asciiTheme="minorHAnsi" w:hAnsiTheme="minorHAnsi" w:cstheme="minorHAnsi"/>
                <w:sz w:val="22"/>
                <w:szCs w:val="22"/>
              </w:rPr>
              <w:t xml:space="preserve"> continue to</w:t>
            </w:r>
            <w:r w:rsidRPr="00E52BAB">
              <w:rPr>
                <w:rFonts w:asciiTheme="minorHAnsi" w:hAnsiTheme="minorHAnsi" w:cstheme="minorHAnsi"/>
                <w:sz w:val="22"/>
                <w:szCs w:val="22"/>
              </w:rPr>
              <w:t xml:space="preserve"> participate </w:t>
            </w:r>
            <w:r w:rsidRPr="00D942B8">
              <w:rPr>
                <w:rFonts w:asciiTheme="minorHAnsi" w:hAnsiTheme="minorHAnsi" w:cstheme="minorHAnsi"/>
                <w:sz w:val="22"/>
                <w:szCs w:val="22"/>
              </w:rPr>
              <w:t>in the following trials:</w:t>
            </w:r>
          </w:p>
          <w:p w14:paraId="470BB131" w14:textId="087E1C84" w:rsidR="00D0312B" w:rsidRPr="00D942B8" w:rsidRDefault="00D0312B" w:rsidP="00A94D0E">
            <w:pPr>
              <w:pStyle w:val="ListParagraph"/>
              <w:spacing w:after="60"/>
              <w:rPr>
                <w:rFonts w:asciiTheme="minorHAnsi" w:hAnsiTheme="minorHAnsi" w:cstheme="minorHAnsi"/>
                <w:sz w:val="22"/>
                <w:szCs w:val="22"/>
              </w:rPr>
            </w:pPr>
            <w:r w:rsidRPr="008F56CE">
              <w:rPr>
                <w:rFonts w:asciiTheme="minorHAnsi" w:hAnsiTheme="minorHAnsi" w:cstheme="minorHAnsi"/>
                <w:noProof/>
                <w:sz w:val="22"/>
                <w:szCs w:val="22"/>
              </w:rPr>
              <mc:AlternateContent>
                <mc:Choice Requires="wps">
                  <w:drawing>
                    <wp:anchor distT="45720" distB="45720" distL="114300" distR="114300" simplePos="0" relativeHeight="251659264" behindDoc="0" locked="0" layoutInCell="1" allowOverlap="1" wp14:anchorId="5FDDFD30" wp14:editId="133839B0">
                      <wp:simplePos x="0" y="0"/>
                      <wp:positionH relativeFrom="column">
                        <wp:posOffset>2362200</wp:posOffset>
                      </wp:positionH>
                      <wp:positionV relativeFrom="paragraph">
                        <wp:posOffset>113665</wp:posOffset>
                      </wp:positionV>
                      <wp:extent cx="303530" cy="222250"/>
                      <wp:effectExtent l="0" t="0" r="20320" b="2540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3530" cy="222250"/>
                              </a:xfrm>
                              <a:prstGeom prst="rect">
                                <a:avLst/>
                              </a:prstGeom>
                              <a:solidFill>
                                <a:srgbClr val="FFFFFF"/>
                              </a:solidFill>
                              <a:ln w="9525">
                                <a:solidFill>
                                  <a:srgbClr val="000000"/>
                                </a:solidFill>
                                <a:miter lim="800000"/>
                                <a:headEnd/>
                                <a:tailEnd/>
                              </a:ln>
                            </wps:spPr>
                            <wps:txbx>
                              <w:txbxContent>
                                <w:p w14:paraId="4393CB2D" w14:textId="77777777" w:rsidR="00D0312B" w:rsidRDefault="00D0312B" w:rsidP="00D0312B"/>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FDDFD30" id="_x0000_t202" coordsize="21600,21600" o:spt="202" path="m,l,21600r21600,l21600,xe">
                      <v:stroke joinstyle="miter"/>
                      <v:path gradientshapeok="t" o:connecttype="rect"/>
                    </v:shapetype>
                    <v:shape id="Text Box 2" o:spid="_x0000_s1026" type="#_x0000_t202" style="position:absolute;left:0;text-align:left;margin-left:186pt;margin-top:8.95pt;width:23.9pt;height:17.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">
                      <v:textbox>
                        <w:txbxContent>
                          <w:p w14:paraId="4393CB2D" w14:textId="77777777" w:rsidR="00D0312B" w:rsidRDefault="00D0312B" w:rsidP="00D0312B"/>
                        </w:txbxContent>
                      </v:textbox>
                      <w10:wrap type="square"/>
                    </v:shape>
                  </w:pict>
                </mc:Fallback>
              </mc:AlternateContent>
            </w:r>
          </w:p>
          <w:p w14:paraId="133B5E9D" w14:textId="58E32EAE" w:rsidR="00D0312B" w:rsidRDefault="006D2841" w:rsidP="00D659A9">
            <w:pPr>
              <w:pStyle w:val="ListParagraph"/>
              <w:spacing w:after="60"/>
              <w:rPr>
                <w:rFonts w:asciiTheme="minorHAnsi" w:hAnsiTheme="minorHAnsi" w:cstheme="minorHAnsi"/>
                <w:sz w:val="22"/>
                <w:szCs w:val="22"/>
              </w:rPr>
            </w:pPr>
            <w:r w:rsidRPr="00D942B8">
              <w:rPr>
                <w:rFonts w:asciiTheme="minorHAnsi" w:hAnsiTheme="minorHAnsi" w:cstheme="minorHAnsi"/>
                <w:sz w:val="22"/>
                <w:szCs w:val="22"/>
              </w:rPr>
              <w:t xml:space="preserve">Diagnostic </w:t>
            </w:r>
            <w:r w:rsidR="009E1EBC">
              <w:rPr>
                <w:rFonts w:asciiTheme="minorHAnsi" w:hAnsiTheme="minorHAnsi" w:cstheme="minorHAnsi"/>
                <w:sz w:val="22"/>
                <w:szCs w:val="22"/>
              </w:rPr>
              <w:t>and</w:t>
            </w:r>
            <w:r w:rsidR="00D0312B">
              <w:rPr>
                <w:rFonts w:asciiTheme="minorHAnsi" w:hAnsiTheme="minorHAnsi" w:cstheme="minorHAnsi"/>
                <w:sz w:val="22"/>
                <w:szCs w:val="22"/>
              </w:rPr>
              <w:t xml:space="preserve"> </w:t>
            </w:r>
            <w:r w:rsidRPr="00D942B8">
              <w:rPr>
                <w:rFonts w:asciiTheme="minorHAnsi" w:hAnsiTheme="minorHAnsi" w:cstheme="minorHAnsi"/>
                <w:sz w:val="22"/>
                <w:szCs w:val="22"/>
              </w:rPr>
              <w:t>Fluid Trial</w:t>
            </w:r>
            <w:r w:rsidR="00D0312B">
              <w:rPr>
                <w:rFonts w:asciiTheme="minorHAnsi" w:hAnsiTheme="minorHAnsi" w:cstheme="minorHAnsi"/>
                <w:sz w:val="22"/>
                <w:szCs w:val="22"/>
              </w:rPr>
              <w:t xml:space="preserve"> </w:t>
            </w:r>
          </w:p>
          <w:p w14:paraId="12B8B858" w14:textId="2706A4F3" w:rsidR="00D0312B" w:rsidRDefault="00D0312B" w:rsidP="00D659A9">
            <w:pPr>
              <w:pStyle w:val="ListParagraph"/>
              <w:spacing w:after="60"/>
              <w:rPr>
                <w:rFonts w:asciiTheme="minorHAnsi" w:hAnsiTheme="minorHAnsi" w:cstheme="minorHAnsi"/>
                <w:sz w:val="22"/>
                <w:szCs w:val="22"/>
              </w:rPr>
            </w:pPr>
          </w:p>
          <w:p w14:paraId="311D6770" w14:textId="58958CA9" w:rsidR="006D2841" w:rsidRPr="00D942B8" w:rsidRDefault="00D0312B" w:rsidP="00D659A9">
            <w:pPr>
              <w:pStyle w:val="ListParagraph"/>
              <w:spacing w:after="60"/>
              <w:rPr>
                <w:rFonts w:asciiTheme="minorHAnsi" w:hAnsiTheme="minorHAnsi" w:cstheme="minorHAnsi"/>
                <w:sz w:val="22"/>
                <w:szCs w:val="22"/>
              </w:rPr>
            </w:pPr>
            <w:r w:rsidRPr="008F56CE">
              <w:rPr>
                <w:rFonts w:asciiTheme="minorHAnsi" w:hAnsiTheme="minorHAnsi" w:cstheme="minorHAnsi"/>
                <w:noProof/>
                <w:sz w:val="22"/>
                <w:szCs w:val="22"/>
              </w:rPr>
              <mc:AlternateContent>
                <mc:Choice Requires="wps">
                  <w:drawing>
                    <wp:anchor distT="45720" distB="45720" distL="114300" distR="114300" simplePos="0" relativeHeight="251661312" behindDoc="0" locked="0" layoutInCell="1" allowOverlap="1" wp14:anchorId="10AB3CCC" wp14:editId="0856280D">
                      <wp:simplePos x="0" y="0"/>
                      <wp:positionH relativeFrom="column">
                        <wp:posOffset>2362200</wp:posOffset>
                      </wp:positionH>
                      <wp:positionV relativeFrom="paragraph">
                        <wp:posOffset>19685</wp:posOffset>
                      </wp:positionV>
                      <wp:extent cx="303530" cy="222250"/>
                      <wp:effectExtent l="0" t="0" r="20320" b="25400"/>
                      <wp:wrapSquare wrapText="bothSides"/>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3530" cy="222250"/>
                              </a:xfrm>
                              <a:prstGeom prst="rect">
                                <a:avLst/>
                              </a:prstGeom>
                              <a:solidFill>
                                <a:srgbClr val="FFFFFF"/>
                              </a:solidFill>
                              <a:ln w="9525">
                                <a:solidFill>
                                  <a:srgbClr val="000000"/>
                                </a:solidFill>
                                <a:miter lim="800000"/>
                                <a:headEnd/>
                                <a:tailEnd/>
                              </a:ln>
                            </wps:spPr>
                            <wps:txbx>
                              <w:txbxContent>
                                <w:p w14:paraId="0CECEE10" w14:textId="77777777" w:rsidR="00D0312B" w:rsidRDefault="00D0312B" w:rsidP="00D0312B"/>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0AB3CCC" id="_x0000_s1027" type="#_x0000_t202" style="position:absolute;left:0;text-align:left;margin-left:186pt;margin-top:1.55pt;width:23.9pt;height:17.5pt;z-index:25166131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">
                      <v:textbox>
                        <w:txbxContent>
                          <w:p w14:paraId="0CECEE10" w14:textId="77777777" w:rsidR="00D0312B" w:rsidRDefault="00D0312B" w:rsidP="00D0312B"/>
                        </w:txbxContent>
                      </v:textbox>
                      <w10:wrap type="square"/>
                    </v:shape>
                  </w:pict>
                </mc:Fallback>
              </mc:AlternateContent>
            </w:r>
            <w:r w:rsidR="006D2841" w:rsidRPr="00D942B8">
              <w:rPr>
                <w:rFonts w:asciiTheme="minorHAnsi" w:hAnsiTheme="minorHAnsi" w:cstheme="minorHAnsi"/>
                <w:sz w:val="22"/>
                <w:szCs w:val="22"/>
              </w:rPr>
              <w:t>GM-CSF Trial.</w:t>
            </w:r>
            <w:r w:rsidRPr="008F56CE">
              <w:rPr>
                <w:rFonts w:asciiTheme="minorHAnsi" w:hAnsiTheme="minorHAnsi" w:cstheme="minorHAnsi"/>
                <w:noProof/>
                <w:sz w:val="22"/>
                <w:szCs w:val="22"/>
              </w:rPr>
              <w:t xml:space="preserve"> </w:t>
            </w:r>
          </w:p>
          <w:p w14:paraId="787C4C70" w14:textId="77777777" w:rsidR="006D2841" w:rsidRPr="00D942B8" w:rsidRDefault="006D2841" w:rsidP="00D0312B">
            <w:pPr>
              <w:pStyle w:val="ListParagraph"/>
              <w:spacing w:after="60"/>
              <w:rPr>
                <w:rFonts w:asciiTheme="minorHAnsi" w:hAnsiTheme="minorHAnsi" w:cstheme="minorHAnsi"/>
                <w:i/>
                <w:iCs/>
                <w:sz w:val="22"/>
                <w:szCs w:val="22"/>
              </w:rPr>
            </w:pPr>
          </w:p>
        </w:tc>
        <w:tc>
          <w:tcPr>
            <w:tcW w:w="1701" w:type="dxa"/>
          </w:tcPr>
          <w:p w14:paraId="538D548E" w14:textId="77777777" w:rsidR="006D2841" w:rsidRPr="00BB0F5B" w:rsidRDefault="006D2841" w:rsidP="00D659A9">
            <w:pPr>
              <w:spacing w:after="60"/>
              <w:rPr>
                <w:rFonts w:cstheme="minorHAnsi"/>
              </w:rPr>
            </w:pPr>
          </w:p>
        </w:tc>
      </w:tr>
      <w:tr w:rsidR="006D2841" w:rsidRPr="00BB0F5B" w14:paraId="63DDA9D9" w14:textId="77777777" w:rsidTr="00D659A9">
        <w:tc>
          <w:tcPr>
            <w:tcW w:w="8500" w:type="dxa"/>
          </w:tcPr>
          <w:p w14:paraId="257DCB99" w14:textId="77777777" w:rsidR="006D2841" w:rsidRPr="00D942B8" w:rsidRDefault="006D2841" w:rsidP="006D2841">
            <w:pPr>
              <w:pStyle w:val="ListParagraph"/>
              <w:numPr>
                <w:ilvl w:val="0"/>
                <w:numId w:val="10"/>
              </w:numPr>
              <w:tabs>
                <w:tab w:val="left" w:pos="360"/>
              </w:tabs>
              <w:spacing w:after="60"/>
              <w:rPr>
                <w:rFonts w:asciiTheme="minorHAnsi" w:hAnsiTheme="minorHAnsi" w:cstheme="minorHAnsi"/>
                <w:sz w:val="22"/>
                <w:szCs w:val="22"/>
              </w:rPr>
            </w:pPr>
            <w:r w:rsidRPr="00D942B8">
              <w:rPr>
                <w:rFonts w:asciiTheme="minorHAnsi" w:hAnsiTheme="minorHAnsi" w:cstheme="minorHAnsi"/>
                <w:sz w:val="22"/>
                <w:szCs w:val="22"/>
              </w:rPr>
              <w:t xml:space="preserve">I confirm that I understand the </w:t>
            </w:r>
            <w:proofErr w:type="spellStart"/>
            <w:r w:rsidRPr="00D942B8">
              <w:rPr>
                <w:rFonts w:asciiTheme="minorHAnsi" w:hAnsiTheme="minorHAnsi" w:cstheme="minorHAnsi"/>
                <w:b/>
                <w:bCs/>
                <w:color w:val="CC0066"/>
                <w:sz w:val="22"/>
                <w:szCs w:val="22"/>
              </w:rPr>
              <w:t>Sep</w:t>
            </w:r>
            <w:r w:rsidRPr="00D942B8">
              <w:rPr>
                <w:rFonts w:asciiTheme="minorHAnsi" w:hAnsiTheme="minorHAnsi" w:cstheme="minorHAnsi"/>
                <w:b/>
                <w:bCs/>
                <w:sz w:val="22"/>
                <w:szCs w:val="22"/>
              </w:rPr>
              <w:t>TiC</w:t>
            </w:r>
            <w:proofErr w:type="spellEnd"/>
            <w:r w:rsidRPr="00D942B8">
              <w:rPr>
                <w:rFonts w:asciiTheme="minorHAnsi" w:hAnsiTheme="minorHAnsi" w:cstheme="minorHAnsi"/>
                <w:sz w:val="22"/>
                <w:szCs w:val="22"/>
              </w:rPr>
              <w:t xml:space="preserve"> study and I have had the opportunity to ask questions which have been answered fully.</w:t>
            </w:r>
          </w:p>
          <w:p w14:paraId="65F871BD" w14:textId="77777777" w:rsidR="006D2841" w:rsidRPr="00D942B8" w:rsidRDefault="006D2841" w:rsidP="00D659A9">
            <w:pPr>
              <w:pStyle w:val="ListParagraph"/>
              <w:tabs>
                <w:tab w:val="left" w:pos="360"/>
              </w:tabs>
              <w:spacing w:after="60"/>
              <w:rPr>
                <w:rFonts w:asciiTheme="minorHAnsi" w:hAnsiTheme="minorHAnsi" w:cstheme="minorHAnsi"/>
                <w:sz w:val="22"/>
                <w:szCs w:val="22"/>
              </w:rPr>
            </w:pPr>
          </w:p>
        </w:tc>
        <w:tc>
          <w:tcPr>
            <w:tcW w:w="1701" w:type="dxa"/>
          </w:tcPr>
          <w:p w14:paraId="0730529B" w14:textId="77777777" w:rsidR="006D2841" w:rsidRPr="00BB0F5B" w:rsidRDefault="006D2841" w:rsidP="00D659A9">
            <w:pPr>
              <w:spacing w:after="60"/>
              <w:rPr>
                <w:rFonts w:cstheme="minorHAnsi"/>
              </w:rPr>
            </w:pPr>
          </w:p>
        </w:tc>
      </w:tr>
      <w:tr w:rsidR="006D2841" w:rsidRPr="00BB0F5B" w14:paraId="420CBE2A" w14:textId="77777777" w:rsidTr="00D659A9">
        <w:tc>
          <w:tcPr>
            <w:tcW w:w="8500" w:type="dxa"/>
          </w:tcPr>
          <w:p w14:paraId="49C9C3BF" w14:textId="77777777" w:rsidR="006D2841" w:rsidRPr="00D942B8" w:rsidRDefault="006D2841" w:rsidP="006D2841">
            <w:pPr>
              <w:pStyle w:val="ListParagraph"/>
              <w:numPr>
                <w:ilvl w:val="0"/>
                <w:numId w:val="10"/>
              </w:numPr>
              <w:tabs>
                <w:tab w:val="left" w:pos="360"/>
              </w:tabs>
              <w:spacing w:after="60"/>
              <w:rPr>
                <w:rFonts w:asciiTheme="minorHAnsi" w:hAnsiTheme="minorHAnsi" w:cstheme="minorHAnsi"/>
                <w:sz w:val="22"/>
                <w:szCs w:val="22"/>
              </w:rPr>
            </w:pPr>
            <w:r w:rsidRPr="00D942B8">
              <w:rPr>
                <w:rFonts w:asciiTheme="minorHAnsi" w:hAnsiTheme="minorHAnsi" w:cstheme="minorHAnsi"/>
                <w:sz w:val="22"/>
                <w:szCs w:val="22"/>
              </w:rPr>
              <w:t>I understand that my participation is voluntary, and I am free to withdraw at any time, without giving any reason and without my legal rights nor treatment / healthcare being affected.</w:t>
            </w:r>
          </w:p>
          <w:p w14:paraId="5C674F07" w14:textId="77777777" w:rsidR="006D2841" w:rsidRPr="00D942B8" w:rsidRDefault="006D2841" w:rsidP="00D659A9">
            <w:pPr>
              <w:pStyle w:val="ListParagraph"/>
              <w:tabs>
                <w:tab w:val="left" w:pos="360"/>
              </w:tabs>
              <w:spacing w:after="60"/>
              <w:rPr>
                <w:rFonts w:asciiTheme="minorHAnsi" w:hAnsiTheme="minorHAnsi" w:cstheme="minorHAnsi"/>
                <w:sz w:val="22"/>
                <w:szCs w:val="22"/>
              </w:rPr>
            </w:pPr>
          </w:p>
        </w:tc>
        <w:tc>
          <w:tcPr>
            <w:tcW w:w="1701" w:type="dxa"/>
          </w:tcPr>
          <w:p w14:paraId="024F94D1" w14:textId="77777777" w:rsidR="006D2841" w:rsidRPr="00BB0F5B" w:rsidRDefault="006D2841" w:rsidP="00D659A9">
            <w:pPr>
              <w:spacing w:after="60"/>
              <w:rPr>
                <w:rFonts w:cstheme="minorHAnsi"/>
              </w:rPr>
            </w:pPr>
          </w:p>
        </w:tc>
      </w:tr>
      <w:tr w:rsidR="006D2841" w:rsidRPr="00BB0F5B" w14:paraId="06661CA6" w14:textId="77777777" w:rsidTr="00D659A9">
        <w:tc>
          <w:tcPr>
            <w:tcW w:w="8500" w:type="dxa"/>
          </w:tcPr>
          <w:p w14:paraId="7DE8197D" w14:textId="77777777" w:rsidR="006D2841" w:rsidRPr="00D942B8" w:rsidRDefault="006D2841" w:rsidP="006D2841">
            <w:pPr>
              <w:pStyle w:val="ListParagraph"/>
              <w:numPr>
                <w:ilvl w:val="0"/>
                <w:numId w:val="10"/>
              </w:numPr>
              <w:spacing w:after="240" w:line="249" w:lineRule="auto"/>
              <w:rPr>
                <w:rFonts w:asciiTheme="minorHAnsi" w:hAnsiTheme="minorHAnsi" w:cstheme="minorHAnsi"/>
                <w:sz w:val="22"/>
                <w:szCs w:val="22"/>
              </w:rPr>
            </w:pPr>
            <w:r w:rsidRPr="00D942B8">
              <w:rPr>
                <w:rFonts w:asciiTheme="minorHAnsi" w:hAnsiTheme="minorHAnsi" w:cstheme="minorHAnsi"/>
                <w:sz w:val="22"/>
                <w:szCs w:val="22"/>
              </w:rPr>
              <w:t>I understand that sections of any of my medical notes may be looked at by responsible individuals from Imperial College London, from the NHS Trust or from regulatory authorities where it is relevant to my taking part in this research.</w:t>
            </w:r>
          </w:p>
        </w:tc>
        <w:tc>
          <w:tcPr>
            <w:tcW w:w="1701" w:type="dxa"/>
          </w:tcPr>
          <w:p w14:paraId="4C26C526" w14:textId="77777777" w:rsidR="006D2841" w:rsidRPr="00BB0F5B" w:rsidRDefault="006D2841" w:rsidP="00D659A9">
            <w:pPr>
              <w:spacing w:after="60"/>
              <w:rPr>
                <w:rFonts w:cstheme="minorHAnsi"/>
              </w:rPr>
            </w:pPr>
          </w:p>
        </w:tc>
      </w:tr>
      <w:tr w:rsidR="006D2841" w:rsidRPr="00BB0F5B" w14:paraId="4E581468" w14:textId="77777777" w:rsidTr="00D659A9">
        <w:tc>
          <w:tcPr>
            <w:tcW w:w="8500" w:type="dxa"/>
          </w:tcPr>
          <w:p w14:paraId="1665B79E" w14:textId="4AF7DDD5" w:rsidR="006D2841" w:rsidRPr="00D942B8" w:rsidRDefault="006D2841" w:rsidP="006D2841">
            <w:pPr>
              <w:pStyle w:val="ListParagraph"/>
              <w:numPr>
                <w:ilvl w:val="0"/>
                <w:numId w:val="10"/>
              </w:numPr>
              <w:spacing w:after="60"/>
              <w:rPr>
                <w:rFonts w:asciiTheme="minorHAnsi" w:eastAsiaTheme="minorEastAsia" w:hAnsiTheme="minorHAnsi" w:cstheme="minorHAnsi"/>
                <w:sz w:val="22"/>
                <w:szCs w:val="22"/>
              </w:rPr>
            </w:pPr>
            <w:r w:rsidRPr="00D942B8">
              <w:rPr>
                <w:rFonts w:asciiTheme="minorHAnsi" w:hAnsiTheme="minorHAnsi" w:cstheme="minorHAnsi"/>
                <w:sz w:val="22"/>
                <w:szCs w:val="22"/>
              </w:rPr>
              <w:lastRenderedPageBreak/>
              <w:t xml:space="preserve">I give consent for information collected about me to be used to support other research or in the development of a new test, medication, or treatment by an academic institution or commercial company in the future, including those outside of the United Kingdom (which Imperial has ensured will keep this information secure).      </w:t>
            </w:r>
          </w:p>
          <w:p w14:paraId="5741DB6C" w14:textId="77777777" w:rsidR="006D2841" w:rsidRPr="00D942B8" w:rsidRDefault="006D2841" w:rsidP="00D659A9">
            <w:pPr>
              <w:pStyle w:val="ListParagraph"/>
              <w:spacing w:after="60"/>
              <w:rPr>
                <w:rFonts w:asciiTheme="minorHAnsi" w:eastAsiaTheme="minorEastAsia" w:hAnsiTheme="minorHAnsi" w:cstheme="minorHAnsi"/>
                <w:sz w:val="22"/>
                <w:szCs w:val="22"/>
              </w:rPr>
            </w:pPr>
            <w:r w:rsidRPr="00D942B8">
              <w:rPr>
                <w:rFonts w:asciiTheme="minorHAnsi" w:hAnsiTheme="minorHAnsi" w:cstheme="minorHAnsi"/>
                <w:sz w:val="22"/>
                <w:szCs w:val="22"/>
              </w:rPr>
              <w:t xml:space="preserve">            </w:t>
            </w:r>
          </w:p>
        </w:tc>
        <w:tc>
          <w:tcPr>
            <w:tcW w:w="1701" w:type="dxa"/>
          </w:tcPr>
          <w:p w14:paraId="148BB2D3" w14:textId="77777777" w:rsidR="006D2841" w:rsidRPr="00BB0F5B" w:rsidRDefault="006D2841" w:rsidP="00D659A9">
            <w:pPr>
              <w:spacing w:after="60"/>
              <w:rPr>
                <w:rFonts w:cstheme="minorHAnsi"/>
              </w:rPr>
            </w:pPr>
          </w:p>
        </w:tc>
      </w:tr>
      <w:tr w:rsidR="006D2841" w:rsidRPr="00BB0F5B" w14:paraId="0CCB0033" w14:textId="77777777" w:rsidTr="00D659A9">
        <w:tc>
          <w:tcPr>
            <w:tcW w:w="8500" w:type="dxa"/>
          </w:tcPr>
          <w:p w14:paraId="2413A5C3" w14:textId="5BCA45E6" w:rsidR="006D2841" w:rsidRPr="00D942B8" w:rsidRDefault="006D2841" w:rsidP="006D2841">
            <w:pPr>
              <w:pStyle w:val="ListParagraph"/>
              <w:numPr>
                <w:ilvl w:val="0"/>
                <w:numId w:val="10"/>
              </w:numPr>
              <w:spacing w:after="60"/>
              <w:rPr>
                <w:rFonts w:asciiTheme="minorHAnsi" w:hAnsiTheme="minorHAnsi" w:cstheme="minorHAnsi"/>
                <w:color w:val="0070C0"/>
                <w:sz w:val="22"/>
                <w:szCs w:val="22"/>
              </w:rPr>
            </w:pPr>
            <w:r w:rsidRPr="00D942B8">
              <w:rPr>
                <w:rFonts w:asciiTheme="minorHAnsi" w:hAnsiTheme="minorHAnsi" w:cstheme="minorHAnsi"/>
                <w:sz w:val="22"/>
                <w:szCs w:val="22"/>
              </w:rPr>
              <w:t>I give consent for samples (</w:t>
            </w:r>
            <w:r w:rsidR="00C83342">
              <w:rPr>
                <w:rFonts w:asciiTheme="minorHAnsi" w:hAnsiTheme="minorHAnsi" w:cstheme="minorHAnsi"/>
                <w:sz w:val="22"/>
                <w:szCs w:val="22"/>
              </w:rPr>
              <w:t>blood samples</w:t>
            </w:r>
            <w:r w:rsidRPr="00D942B8">
              <w:rPr>
                <w:rFonts w:asciiTheme="minorHAnsi" w:hAnsiTheme="minorHAnsi" w:cstheme="minorHAnsi"/>
                <w:sz w:val="22"/>
                <w:szCs w:val="22"/>
              </w:rPr>
              <w:t xml:space="preserve">) collected </w:t>
            </w:r>
            <w:r w:rsidR="00E048A4">
              <w:rPr>
                <w:rFonts w:asciiTheme="minorHAnsi" w:hAnsiTheme="minorHAnsi" w:cstheme="minorHAnsi"/>
                <w:sz w:val="22"/>
                <w:szCs w:val="22"/>
              </w:rPr>
              <w:t>from</w:t>
            </w:r>
            <w:r w:rsidRPr="00D942B8">
              <w:rPr>
                <w:rFonts w:asciiTheme="minorHAnsi" w:hAnsiTheme="minorHAnsi" w:cstheme="minorHAnsi"/>
                <w:sz w:val="22"/>
                <w:szCs w:val="22"/>
              </w:rPr>
              <w:t xml:space="preserve"> me to be used to support other research or in the development of a new test, medication, or treatment by an academic institution or commercial company in the future, including those outside of the United Kingdom (which Imperial has ensured will keep this information secure).           </w:t>
            </w:r>
          </w:p>
          <w:p w14:paraId="20CAE45C" w14:textId="77777777" w:rsidR="006D2841" w:rsidRPr="00D942B8" w:rsidRDefault="006D2841" w:rsidP="00D659A9">
            <w:pPr>
              <w:pStyle w:val="ListParagraph"/>
              <w:spacing w:after="60"/>
              <w:rPr>
                <w:rFonts w:asciiTheme="minorHAnsi" w:hAnsiTheme="minorHAnsi" w:cstheme="minorHAnsi"/>
                <w:color w:val="0070C0"/>
                <w:sz w:val="22"/>
                <w:szCs w:val="22"/>
              </w:rPr>
            </w:pPr>
            <w:r w:rsidRPr="00D942B8">
              <w:rPr>
                <w:rFonts w:asciiTheme="minorHAnsi" w:hAnsiTheme="minorHAnsi" w:cstheme="minorHAnsi"/>
                <w:sz w:val="22"/>
                <w:szCs w:val="22"/>
              </w:rPr>
              <w:t xml:space="preserve">       </w:t>
            </w:r>
          </w:p>
        </w:tc>
        <w:tc>
          <w:tcPr>
            <w:tcW w:w="1701" w:type="dxa"/>
          </w:tcPr>
          <w:p w14:paraId="22A771F1" w14:textId="77777777" w:rsidR="006D2841" w:rsidRPr="00BB0F5B" w:rsidRDefault="006D2841" w:rsidP="00D659A9">
            <w:pPr>
              <w:spacing w:after="60"/>
              <w:rPr>
                <w:rFonts w:cstheme="minorHAnsi"/>
              </w:rPr>
            </w:pPr>
          </w:p>
        </w:tc>
      </w:tr>
      <w:tr w:rsidR="006D2841" w:rsidRPr="00BB0F5B" w14:paraId="6C2803AC" w14:textId="77777777" w:rsidTr="00D659A9">
        <w:tc>
          <w:tcPr>
            <w:tcW w:w="8500" w:type="dxa"/>
          </w:tcPr>
          <w:p w14:paraId="62D3493E" w14:textId="79E85DAC" w:rsidR="006D2841" w:rsidRPr="00D942B8" w:rsidRDefault="006D2841" w:rsidP="006D2841">
            <w:pPr>
              <w:pStyle w:val="ListParagraph"/>
              <w:numPr>
                <w:ilvl w:val="0"/>
                <w:numId w:val="10"/>
              </w:numPr>
              <w:spacing w:after="60"/>
              <w:rPr>
                <w:rFonts w:asciiTheme="minorHAnsi" w:hAnsiTheme="minorHAnsi" w:cstheme="minorHAnsi"/>
                <w:sz w:val="22"/>
                <w:szCs w:val="22"/>
              </w:rPr>
            </w:pPr>
            <w:bookmarkStart w:id="3" w:name="_Hlk77593786"/>
            <w:r w:rsidRPr="00D942B8">
              <w:rPr>
                <w:rFonts w:asciiTheme="minorHAnsi" w:hAnsiTheme="minorHAnsi" w:cstheme="minorHAnsi"/>
                <w:sz w:val="22"/>
                <w:szCs w:val="22"/>
              </w:rPr>
              <w:t xml:space="preserve">I understand that </w:t>
            </w:r>
            <w:r w:rsidR="005961F8">
              <w:rPr>
                <w:rFonts w:asciiTheme="minorHAnsi" w:hAnsiTheme="minorHAnsi" w:cstheme="minorHAnsi"/>
                <w:sz w:val="22"/>
                <w:szCs w:val="22"/>
              </w:rPr>
              <w:t>blood</w:t>
            </w:r>
            <w:r w:rsidRPr="00D942B8">
              <w:rPr>
                <w:rFonts w:asciiTheme="minorHAnsi" w:hAnsiTheme="minorHAnsi" w:cstheme="minorHAnsi"/>
                <w:sz w:val="22"/>
                <w:szCs w:val="22"/>
              </w:rPr>
              <w:t xml:space="preserve"> samples and / or data collected from me are a gift donated to Imperial College and that I will not personally benefit financially if this research leads to an invention and/or the successful development of a new test, medication treatment, product or service.</w:t>
            </w:r>
          </w:p>
          <w:p w14:paraId="5EADA983" w14:textId="77777777" w:rsidR="006D2841" w:rsidRPr="00D942B8" w:rsidRDefault="006D2841" w:rsidP="00D659A9">
            <w:pPr>
              <w:pStyle w:val="ListParagraph"/>
              <w:spacing w:after="60"/>
              <w:rPr>
                <w:rFonts w:asciiTheme="minorHAnsi" w:hAnsiTheme="minorHAnsi" w:cstheme="minorHAnsi"/>
                <w:sz w:val="22"/>
                <w:szCs w:val="22"/>
              </w:rPr>
            </w:pPr>
          </w:p>
        </w:tc>
        <w:tc>
          <w:tcPr>
            <w:tcW w:w="1701" w:type="dxa"/>
          </w:tcPr>
          <w:p w14:paraId="474CE633" w14:textId="77777777" w:rsidR="006D2841" w:rsidRPr="00BB0F5B" w:rsidRDefault="006D2841" w:rsidP="00D659A9">
            <w:pPr>
              <w:spacing w:after="60"/>
              <w:rPr>
                <w:rFonts w:cstheme="minorHAnsi"/>
              </w:rPr>
            </w:pPr>
          </w:p>
        </w:tc>
      </w:tr>
      <w:tr w:rsidR="00060FDE" w:rsidRPr="00BB0F5B" w14:paraId="7C0DA29E" w14:textId="77777777" w:rsidTr="00D659A9">
        <w:tc>
          <w:tcPr>
            <w:tcW w:w="8500" w:type="dxa"/>
          </w:tcPr>
          <w:p w14:paraId="54FAECE3" w14:textId="72D19760" w:rsidR="00060FDE" w:rsidRPr="00D942B8" w:rsidRDefault="00060FDE" w:rsidP="006D2841">
            <w:pPr>
              <w:pStyle w:val="ListParagraph"/>
              <w:numPr>
                <w:ilvl w:val="0"/>
                <w:numId w:val="10"/>
              </w:numPr>
              <w:spacing w:after="60"/>
              <w:rPr>
                <w:rFonts w:asciiTheme="minorHAnsi" w:hAnsiTheme="minorHAnsi" w:cstheme="minorHAnsi"/>
                <w:sz w:val="22"/>
                <w:szCs w:val="22"/>
              </w:rPr>
            </w:pPr>
            <w:r w:rsidRPr="000759A3">
              <w:rPr>
                <w:rFonts w:asciiTheme="minorHAnsi" w:hAnsiTheme="minorHAnsi" w:cstheme="minorHAnsi"/>
                <w:sz w:val="22"/>
                <w:szCs w:val="22"/>
              </w:rPr>
              <w:t xml:space="preserve">I give consent to being contacted about the possibility to take part in other research studies.                                               </w:t>
            </w:r>
          </w:p>
        </w:tc>
        <w:tc>
          <w:tcPr>
            <w:tcW w:w="1701" w:type="dxa"/>
          </w:tcPr>
          <w:p w14:paraId="395E91D6" w14:textId="77777777" w:rsidR="00060FDE" w:rsidRPr="00BB0F5B" w:rsidRDefault="00060FDE" w:rsidP="00D659A9">
            <w:pPr>
              <w:spacing w:after="60"/>
              <w:rPr>
                <w:rFonts w:cstheme="minorHAnsi"/>
              </w:rPr>
            </w:pPr>
          </w:p>
        </w:tc>
      </w:tr>
      <w:tr w:rsidR="006D2841" w:rsidRPr="00BB0F5B" w14:paraId="706B766A" w14:textId="77777777" w:rsidTr="00D659A9">
        <w:tc>
          <w:tcPr>
            <w:tcW w:w="8500" w:type="dxa"/>
          </w:tcPr>
          <w:p w14:paraId="5621D2D2" w14:textId="32F2BA8F" w:rsidR="006D2841" w:rsidRPr="00D942B8" w:rsidRDefault="006D2841" w:rsidP="006D2841">
            <w:pPr>
              <w:pStyle w:val="ListParagraph"/>
              <w:numPr>
                <w:ilvl w:val="0"/>
                <w:numId w:val="10"/>
              </w:numPr>
              <w:rPr>
                <w:rFonts w:asciiTheme="minorHAnsi" w:eastAsiaTheme="minorEastAsia" w:hAnsiTheme="minorHAnsi" w:cstheme="minorHAnsi"/>
                <w:sz w:val="22"/>
                <w:szCs w:val="22"/>
                <w:lang w:val="en-US"/>
              </w:rPr>
            </w:pPr>
            <w:r w:rsidRPr="00D942B8">
              <w:rPr>
                <w:rFonts w:asciiTheme="minorHAnsi" w:eastAsia="Calibri" w:hAnsiTheme="minorHAnsi" w:cstheme="minorHAnsi"/>
                <w:sz w:val="22"/>
                <w:szCs w:val="22"/>
                <w:lang w:val="en-US"/>
              </w:rPr>
              <w:t xml:space="preserve">I consent to allow </w:t>
            </w:r>
            <w:r w:rsidR="00797085">
              <w:rPr>
                <w:rFonts w:asciiTheme="minorHAnsi" w:eastAsia="Calibri" w:hAnsiTheme="minorHAnsi" w:cstheme="minorHAnsi"/>
                <w:sz w:val="22"/>
                <w:szCs w:val="22"/>
                <w:lang w:val="en-US"/>
              </w:rPr>
              <w:t xml:space="preserve">the use of data already collected in the trial, </w:t>
            </w:r>
            <w:r w:rsidR="00933CCA">
              <w:rPr>
                <w:rFonts w:asciiTheme="minorHAnsi" w:eastAsia="Calibri" w:hAnsiTheme="minorHAnsi" w:cstheme="minorHAnsi"/>
                <w:sz w:val="22"/>
                <w:szCs w:val="22"/>
                <w:lang w:val="en-US"/>
              </w:rPr>
              <w:t xml:space="preserve">as well as ongoing data collection and </w:t>
            </w:r>
            <w:r w:rsidRPr="00D942B8">
              <w:rPr>
                <w:rFonts w:asciiTheme="minorHAnsi" w:eastAsia="Calibri" w:hAnsiTheme="minorHAnsi" w:cstheme="minorHAnsi"/>
                <w:sz w:val="22"/>
                <w:szCs w:val="22"/>
                <w:lang w:val="en-US"/>
              </w:rPr>
              <w:t>follow up information to be obtained from my medical records at 3, 6 months and 12 months after my inclusion</w:t>
            </w:r>
          </w:p>
          <w:p w14:paraId="6AA1AD82" w14:textId="77777777" w:rsidR="006D2841" w:rsidRPr="00D942B8" w:rsidRDefault="006D2841" w:rsidP="00D659A9">
            <w:pPr>
              <w:pStyle w:val="ListParagraph"/>
              <w:rPr>
                <w:rFonts w:asciiTheme="minorHAnsi" w:eastAsiaTheme="minorEastAsia" w:hAnsiTheme="minorHAnsi" w:cstheme="minorHAnsi"/>
                <w:sz w:val="22"/>
                <w:szCs w:val="22"/>
                <w:lang w:val="en-US"/>
              </w:rPr>
            </w:pPr>
          </w:p>
        </w:tc>
        <w:tc>
          <w:tcPr>
            <w:tcW w:w="1701" w:type="dxa"/>
          </w:tcPr>
          <w:p w14:paraId="578A51A8" w14:textId="77777777" w:rsidR="006D2841" w:rsidRPr="00BB0F5B" w:rsidRDefault="006D2841" w:rsidP="00D659A9">
            <w:pPr>
              <w:rPr>
                <w:rFonts w:cstheme="minorHAnsi"/>
              </w:rPr>
            </w:pPr>
          </w:p>
        </w:tc>
      </w:tr>
      <w:tr w:rsidR="006D2841" w:rsidRPr="00BB0F5B" w14:paraId="58693B4D" w14:textId="77777777" w:rsidTr="00D659A9">
        <w:tc>
          <w:tcPr>
            <w:tcW w:w="8500" w:type="dxa"/>
          </w:tcPr>
          <w:p w14:paraId="65AABF49" w14:textId="4C8B41DC" w:rsidR="006D2841" w:rsidRPr="00D942B8" w:rsidRDefault="006D2841" w:rsidP="006D2841">
            <w:pPr>
              <w:pStyle w:val="ListParagraph"/>
              <w:numPr>
                <w:ilvl w:val="0"/>
                <w:numId w:val="10"/>
              </w:numPr>
              <w:rPr>
                <w:rFonts w:asciiTheme="minorHAnsi" w:eastAsia="Calibri" w:hAnsiTheme="minorHAnsi" w:cstheme="minorHAnsi"/>
                <w:sz w:val="22"/>
                <w:szCs w:val="22"/>
                <w:lang w:val="en-US"/>
              </w:rPr>
            </w:pPr>
            <w:r w:rsidRPr="00D942B8">
              <w:rPr>
                <w:rFonts w:asciiTheme="minorHAnsi" w:eastAsia="Calibri" w:hAnsiTheme="minorHAnsi" w:cstheme="minorHAnsi"/>
                <w:sz w:val="22"/>
                <w:szCs w:val="22"/>
                <w:lang w:val="en-US"/>
              </w:rPr>
              <w:t xml:space="preserve">I agree </w:t>
            </w:r>
            <w:r w:rsidRPr="00D942B8">
              <w:rPr>
                <w:rFonts w:asciiTheme="minorHAnsi" w:hAnsiTheme="minorHAnsi" w:cstheme="minorHAnsi"/>
                <w:bCs/>
                <w:sz w:val="22"/>
                <w:szCs w:val="22"/>
              </w:rPr>
              <w:t>that my medical records and other personal data generated during the study may be examined by representatives of the sponsor (Imperial College London), by people working on behalf of the sponsor, and by representatives of Regulatory authorities, ICNARC</w:t>
            </w:r>
            <w:r w:rsidR="00E52BAB">
              <w:rPr>
                <w:rFonts w:asciiTheme="minorHAnsi" w:hAnsiTheme="minorHAnsi" w:cstheme="minorHAnsi"/>
                <w:bCs/>
                <w:sz w:val="22"/>
                <w:szCs w:val="22"/>
              </w:rPr>
              <w:t xml:space="preserve">, </w:t>
            </w:r>
            <w:r w:rsidRPr="00D942B8">
              <w:rPr>
                <w:rFonts w:asciiTheme="minorHAnsi" w:hAnsiTheme="minorHAnsi" w:cstheme="minorHAnsi"/>
                <w:bCs/>
                <w:sz w:val="22"/>
                <w:szCs w:val="22"/>
              </w:rPr>
              <w:t xml:space="preserve">NHS Digital </w:t>
            </w:r>
            <w:r w:rsidR="00E52BAB">
              <w:rPr>
                <w:rFonts w:asciiTheme="minorHAnsi" w:hAnsiTheme="minorHAnsi" w:cstheme="minorHAnsi"/>
                <w:bCs/>
                <w:sz w:val="22"/>
                <w:szCs w:val="22"/>
              </w:rPr>
              <w:t xml:space="preserve">and SICSAG </w:t>
            </w:r>
            <w:r w:rsidRPr="00D942B8">
              <w:rPr>
                <w:rFonts w:asciiTheme="minorHAnsi" w:hAnsiTheme="minorHAnsi" w:cstheme="minorHAnsi"/>
                <w:bCs/>
                <w:sz w:val="22"/>
                <w:szCs w:val="22"/>
              </w:rPr>
              <w:t>where it is relevant to my taking part in this research.</w:t>
            </w:r>
          </w:p>
          <w:p w14:paraId="62793A3F" w14:textId="77777777" w:rsidR="006D2841" w:rsidRPr="00D942B8" w:rsidRDefault="006D2841" w:rsidP="00D659A9">
            <w:pPr>
              <w:pStyle w:val="ListParagraph"/>
              <w:rPr>
                <w:rFonts w:asciiTheme="minorHAnsi" w:eastAsia="Calibri" w:hAnsiTheme="minorHAnsi" w:cstheme="minorHAnsi"/>
                <w:sz w:val="22"/>
                <w:szCs w:val="22"/>
                <w:lang w:val="en-US"/>
              </w:rPr>
            </w:pPr>
          </w:p>
        </w:tc>
        <w:tc>
          <w:tcPr>
            <w:tcW w:w="1701" w:type="dxa"/>
          </w:tcPr>
          <w:p w14:paraId="5FBC5DD9" w14:textId="77777777" w:rsidR="006D2841" w:rsidRPr="00BB0F5B" w:rsidRDefault="006D2841" w:rsidP="00D659A9">
            <w:pPr>
              <w:rPr>
                <w:rFonts w:cstheme="minorHAnsi"/>
              </w:rPr>
            </w:pPr>
          </w:p>
        </w:tc>
      </w:tr>
      <w:tr w:rsidR="00E95C9D" w:rsidRPr="00BB0F5B" w14:paraId="206C538D" w14:textId="77777777" w:rsidTr="00D659A9">
        <w:tc>
          <w:tcPr>
            <w:tcW w:w="8500" w:type="dxa"/>
          </w:tcPr>
          <w:p w14:paraId="25E4B09D" w14:textId="625E7682" w:rsidR="00E95C9D" w:rsidRPr="000759A3" w:rsidRDefault="00E95C9D" w:rsidP="006D2841">
            <w:pPr>
              <w:pStyle w:val="ListParagraph"/>
              <w:numPr>
                <w:ilvl w:val="0"/>
                <w:numId w:val="10"/>
              </w:numPr>
              <w:rPr>
                <w:rFonts w:asciiTheme="minorHAnsi" w:eastAsia="Calibri" w:hAnsiTheme="minorHAnsi" w:cstheme="minorHAnsi"/>
                <w:sz w:val="22"/>
                <w:szCs w:val="22"/>
                <w:lang w:val="en-US"/>
              </w:rPr>
            </w:pPr>
            <w:r w:rsidRPr="000759A3">
              <w:rPr>
                <w:rFonts w:asciiTheme="minorHAnsi" w:hAnsiTheme="minorHAnsi" w:cstheme="minorHAnsi"/>
                <w:sz w:val="22"/>
                <w:szCs w:val="22"/>
              </w:rPr>
              <w:t xml:space="preserve">I agree to my </w:t>
            </w:r>
            <w:r w:rsidR="00B61C1C">
              <w:rPr>
                <w:rFonts w:asciiTheme="minorHAnsi" w:hAnsiTheme="minorHAnsi" w:cstheme="minorHAnsi"/>
                <w:sz w:val="22"/>
                <w:szCs w:val="22"/>
              </w:rPr>
              <w:t>blood</w:t>
            </w:r>
            <w:r w:rsidRPr="000759A3">
              <w:rPr>
                <w:rFonts w:asciiTheme="minorHAnsi" w:hAnsiTheme="minorHAnsi" w:cstheme="minorHAnsi"/>
                <w:sz w:val="22"/>
                <w:szCs w:val="22"/>
              </w:rPr>
              <w:t xml:space="preserve"> samples being used to undertake genetic research which may have the potential to generate data that can be tracked back to me</w:t>
            </w:r>
          </w:p>
          <w:p w14:paraId="6820E9F0" w14:textId="35374F29" w:rsidR="00E95C9D" w:rsidRPr="00D942B8" w:rsidRDefault="00E95C9D" w:rsidP="000759A3">
            <w:pPr>
              <w:pStyle w:val="ListParagraph"/>
              <w:rPr>
                <w:rFonts w:asciiTheme="minorHAnsi" w:eastAsia="Calibri" w:hAnsiTheme="minorHAnsi" w:cstheme="minorHAnsi"/>
                <w:sz w:val="22"/>
                <w:szCs w:val="22"/>
                <w:lang w:val="en-US"/>
              </w:rPr>
            </w:pPr>
          </w:p>
        </w:tc>
        <w:tc>
          <w:tcPr>
            <w:tcW w:w="1701" w:type="dxa"/>
          </w:tcPr>
          <w:p w14:paraId="51BB7B0C" w14:textId="77777777" w:rsidR="00E95C9D" w:rsidRPr="00BB0F5B" w:rsidRDefault="00E95C9D" w:rsidP="00D659A9">
            <w:pPr>
              <w:rPr>
                <w:rFonts w:cstheme="minorHAnsi"/>
              </w:rPr>
            </w:pPr>
          </w:p>
        </w:tc>
      </w:tr>
      <w:bookmarkEnd w:id="3"/>
      <w:tr w:rsidR="006D2841" w:rsidRPr="00BB0F5B" w14:paraId="5A177715" w14:textId="77777777" w:rsidTr="00D659A9">
        <w:tc>
          <w:tcPr>
            <w:tcW w:w="8500" w:type="dxa"/>
          </w:tcPr>
          <w:p w14:paraId="4E5B1277" w14:textId="017F5C75" w:rsidR="006D2841" w:rsidRPr="000759A3" w:rsidRDefault="006D2841" w:rsidP="006D2841">
            <w:pPr>
              <w:pStyle w:val="ListParagraph"/>
              <w:numPr>
                <w:ilvl w:val="0"/>
                <w:numId w:val="10"/>
              </w:numPr>
              <w:spacing w:after="60"/>
              <w:rPr>
                <w:rFonts w:asciiTheme="minorHAnsi" w:hAnsiTheme="minorHAnsi" w:cstheme="minorHAnsi"/>
                <w:sz w:val="22"/>
                <w:szCs w:val="22"/>
              </w:rPr>
            </w:pPr>
            <w:r w:rsidRPr="00D942B8">
              <w:rPr>
                <w:rFonts w:asciiTheme="minorHAnsi" w:hAnsiTheme="minorHAnsi" w:cstheme="minorHAnsi"/>
                <w:sz w:val="22"/>
                <w:szCs w:val="22"/>
              </w:rPr>
              <w:t xml:space="preserve">I consent to </w:t>
            </w:r>
            <w:r w:rsidR="00125EEA">
              <w:rPr>
                <w:rFonts w:asciiTheme="minorHAnsi" w:hAnsiTheme="minorHAnsi" w:cstheme="minorHAnsi"/>
                <w:sz w:val="22"/>
                <w:szCs w:val="22"/>
              </w:rPr>
              <w:t xml:space="preserve">continue to </w:t>
            </w:r>
            <w:r w:rsidRPr="00D942B8">
              <w:rPr>
                <w:rFonts w:asciiTheme="minorHAnsi" w:hAnsiTheme="minorHAnsi" w:cstheme="minorHAnsi"/>
                <w:sz w:val="22"/>
                <w:szCs w:val="22"/>
              </w:rPr>
              <w:t xml:space="preserve">take part in </w:t>
            </w:r>
            <w:proofErr w:type="spellStart"/>
            <w:r w:rsidRPr="00D942B8">
              <w:rPr>
                <w:rFonts w:asciiTheme="minorHAnsi" w:hAnsiTheme="minorHAnsi" w:cstheme="minorHAnsi"/>
                <w:b/>
                <w:bCs/>
                <w:color w:val="CC0066"/>
                <w:sz w:val="22"/>
                <w:szCs w:val="22"/>
              </w:rPr>
              <w:t>Sep</w:t>
            </w:r>
            <w:r w:rsidRPr="00D942B8">
              <w:rPr>
                <w:rFonts w:asciiTheme="minorHAnsi" w:hAnsiTheme="minorHAnsi" w:cstheme="minorHAnsi"/>
                <w:b/>
                <w:bCs/>
                <w:sz w:val="22"/>
                <w:szCs w:val="22"/>
              </w:rPr>
              <w:t>TiC</w:t>
            </w:r>
            <w:proofErr w:type="spellEnd"/>
          </w:p>
          <w:p w14:paraId="686DDF29" w14:textId="77777777" w:rsidR="00344E75" w:rsidRDefault="00344E75" w:rsidP="00344E75">
            <w:pPr>
              <w:pStyle w:val="ListParagraph"/>
              <w:spacing w:after="60"/>
              <w:rPr>
                <w:rFonts w:asciiTheme="minorHAnsi" w:hAnsiTheme="minorHAnsi" w:cstheme="minorHAnsi"/>
                <w:sz w:val="22"/>
                <w:szCs w:val="22"/>
              </w:rPr>
            </w:pPr>
          </w:p>
          <w:p w14:paraId="5814E146" w14:textId="5736B295" w:rsidR="00344E75" w:rsidRPr="00D942B8" w:rsidRDefault="00344E75" w:rsidP="000759A3">
            <w:pPr>
              <w:pStyle w:val="ListParagraph"/>
              <w:spacing w:after="60"/>
              <w:rPr>
                <w:rFonts w:asciiTheme="minorHAnsi" w:hAnsiTheme="minorHAnsi" w:cstheme="minorHAnsi"/>
                <w:sz w:val="22"/>
                <w:szCs w:val="22"/>
              </w:rPr>
            </w:pPr>
          </w:p>
        </w:tc>
        <w:tc>
          <w:tcPr>
            <w:tcW w:w="1701" w:type="dxa"/>
          </w:tcPr>
          <w:p w14:paraId="34130E47" w14:textId="77777777" w:rsidR="006D2841" w:rsidRPr="00BB0F5B" w:rsidRDefault="006D2841" w:rsidP="00D659A9">
            <w:pPr>
              <w:spacing w:after="60"/>
              <w:rPr>
                <w:rFonts w:cstheme="minorHAnsi"/>
              </w:rPr>
            </w:pPr>
          </w:p>
        </w:tc>
      </w:tr>
    </w:tbl>
    <w:p w14:paraId="514050CC" w14:textId="77777777" w:rsidR="006D2841" w:rsidRDefault="006D2841" w:rsidP="006D2841">
      <w:pPr>
        <w:tabs>
          <w:tab w:val="left" w:pos="360"/>
        </w:tabs>
        <w:spacing w:after="60"/>
        <w:rPr>
          <w:ins w:id="4" w:author="Best-Lane, Janis A" w:date="2026-01-14T17:43:00Z" w16du:dateUtc="2026-01-14T17:43:00Z"/>
          <w:rFonts w:cstheme="minorHAnsi"/>
        </w:rPr>
      </w:pPr>
    </w:p>
    <w:p w14:paraId="664A0021" w14:textId="514A88C4" w:rsidR="002477D8" w:rsidRPr="002477D8" w:rsidRDefault="002477D8" w:rsidP="006D2841">
      <w:pPr>
        <w:tabs>
          <w:tab w:val="left" w:pos="360"/>
        </w:tabs>
        <w:spacing w:after="60"/>
        <w:rPr>
          <w:rFonts w:cstheme="minorHAnsi"/>
          <w:b/>
          <w:bCs/>
          <w:rPrChange w:id="5" w:author="Best-Lane, Janis A" w:date="2026-01-14T17:43:00Z" w16du:dateUtc="2026-01-14T17:43:00Z">
            <w:rPr>
              <w:rFonts w:cstheme="minorHAnsi"/>
            </w:rPr>
          </w:rPrChange>
        </w:rPr>
      </w:pPr>
      <w:ins w:id="6" w:author="Best-Lane, Janis A" w:date="2026-01-14T17:43:00Z" w16du:dateUtc="2026-01-14T17:43:00Z">
        <w:r w:rsidRPr="006238B9">
          <w:rPr>
            <w:rFonts w:cstheme="minorHAnsi"/>
            <w:b/>
            <w:bCs/>
          </w:rPr>
          <w:t>If you do not agree to any of the statements above, please indicate this by placing an ‘X’ in the relevant box.</w:t>
        </w:r>
      </w:ins>
    </w:p>
    <w:p w14:paraId="2B6878BA" w14:textId="77777777" w:rsidR="006D2841" w:rsidRDefault="006D2841" w:rsidP="006D2841">
      <w:pPr>
        <w:tabs>
          <w:tab w:val="left" w:pos="360"/>
        </w:tabs>
        <w:spacing w:after="60"/>
        <w:rPr>
          <w:rFonts w:cstheme="minorHAnsi"/>
        </w:rPr>
      </w:pPr>
    </w:p>
    <w:p w14:paraId="61EC5082" w14:textId="77777777" w:rsidR="006D2841" w:rsidRPr="00BB0F5B" w:rsidRDefault="006D2841" w:rsidP="006D2841">
      <w:pPr>
        <w:tabs>
          <w:tab w:val="left" w:pos="360"/>
        </w:tabs>
        <w:spacing w:after="60"/>
        <w:rPr>
          <w:rFonts w:cstheme="minorHAnsi"/>
        </w:rPr>
      </w:pPr>
    </w:p>
    <w:p w14:paraId="41D97C5E" w14:textId="77777777" w:rsidR="006D2841" w:rsidRPr="00A70399" w:rsidRDefault="006D2841" w:rsidP="006D2841">
      <w:pPr>
        <w:tabs>
          <w:tab w:val="left" w:pos="3600"/>
          <w:tab w:val="left" w:pos="6480"/>
        </w:tabs>
        <w:spacing w:after="60"/>
        <w:rPr>
          <w:rFonts w:cstheme="minorHAnsi"/>
        </w:rPr>
      </w:pPr>
      <w:r w:rsidRPr="00A70399">
        <w:rPr>
          <w:rFonts w:cstheme="minorHAnsi"/>
        </w:rPr>
        <w:t>_________________________</w:t>
      </w:r>
      <w:r w:rsidRPr="00A70399">
        <w:rPr>
          <w:rFonts w:cstheme="minorHAnsi"/>
        </w:rPr>
        <w:tab/>
        <w:t>__________</w:t>
      </w:r>
      <w:r>
        <w:rPr>
          <w:rFonts w:cstheme="minorHAnsi"/>
        </w:rPr>
        <w:t>_________</w:t>
      </w:r>
      <w:r w:rsidRPr="00A70399">
        <w:rPr>
          <w:rFonts w:cstheme="minorHAnsi"/>
        </w:rPr>
        <w:t>______</w:t>
      </w:r>
      <w:r w:rsidRPr="00A70399">
        <w:rPr>
          <w:rFonts w:cstheme="minorHAnsi"/>
        </w:rPr>
        <w:tab/>
      </w:r>
      <w:r>
        <w:rPr>
          <w:rFonts w:cstheme="minorHAnsi"/>
        </w:rPr>
        <w:tab/>
      </w:r>
      <w:r>
        <w:rPr>
          <w:rFonts w:cstheme="minorHAnsi"/>
        </w:rPr>
        <w:tab/>
        <w:t>_______</w:t>
      </w:r>
      <w:r w:rsidRPr="00A70399">
        <w:rPr>
          <w:rFonts w:cstheme="minorHAnsi"/>
        </w:rPr>
        <w:t>________________</w:t>
      </w:r>
    </w:p>
    <w:p w14:paraId="4F8506A0" w14:textId="77777777" w:rsidR="006D2841" w:rsidRPr="00A70399" w:rsidRDefault="006D2841" w:rsidP="006D2841">
      <w:pPr>
        <w:tabs>
          <w:tab w:val="left" w:pos="3600"/>
          <w:tab w:val="left" w:pos="6480"/>
        </w:tabs>
        <w:spacing w:after="60"/>
        <w:rPr>
          <w:rFonts w:cstheme="minorHAnsi"/>
        </w:rPr>
      </w:pPr>
      <w:r w:rsidRPr="00A70399">
        <w:rPr>
          <w:rFonts w:cstheme="minorHAnsi"/>
        </w:rPr>
        <w:t xml:space="preserve">Name of </w:t>
      </w:r>
      <w:r>
        <w:rPr>
          <w:rFonts w:cstheme="minorHAnsi"/>
        </w:rPr>
        <w:t>patient</w:t>
      </w:r>
      <w:r w:rsidRPr="00A70399">
        <w:rPr>
          <w:rFonts w:cstheme="minorHAnsi"/>
        </w:rPr>
        <w:tab/>
        <w:t>Signature</w:t>
      </w:r>
      <w:r w:rsidRPr="00A70399">
        <w:rPr>
          <w:rFonts w:cstheme="minorHAnsi"/>
        </w:rPr>
        <w:tab/>
      </w:r>
      <w:r>
        <w:rPr>
          <w:rFonts w:cstheme="minorHAnsi"/>
        </w:rPr>
        <w:tab/>
      </w:r>
      <w:r>
        <w:rPr>
          <w:rFonts w:cstheme="minorHAnsi"/>
        </w:rPr>
        <w:tab/>
      </w:r>
      <w:r w:rsidRPr="00A70399">
        <w:rPr>
          <w:rFonts w:cstheme="minorHAnsi"/>
        </w:rPr>
        <w:t>Date</w:t>
      </w:r>
    </w:p>
    <w:p w14:paraId="3D5C1838" w14:textId="77777777" w:rsidR="006D2841" w:rsidRPr="00BB0F5B" w:rsidRDefault="006D2841" w:rsidP="006D2841">
      <w:pPr>
        <w:spacing w:after="60"/>
        <w:rPr>
          <w:rFonts w:cstheme="minorHAnsi"/>
        </w:rPr>
      </w:pPr>
    </w:p>
    <w:p w14:paraId="1119EBFF" w14:textId="77777777" w:rsidR="006D2841" w:rsidRDefault="006D2841" w:rsidP="006D2841">
      <w:pPr>
        <w:tabs>
          <w:tab w:val="left" w:pos="3600"/>
          <w:tab w:val="left" w:pos="6480"/>
        </w:tabs>
        <w:spacing w:after="60"/>
        <w:rPr>
          <w:rFonts w:cstheme="minorHAnsi"/>
          <w:sz w:val="20"/>
          <w:szCs w:val="20"/>
        </w:rPr>
      </w:pPr>
      <w:r w:rsidRPr="00F030B9" w:rsidDel="004E5F29">
        <w:rPr>
          <w:rFonts w:cstheme="minorHAnsi"/>
          <w:sz w:val="20"/>
          <w:szCs w:val="20"/>
        </w:rPr>
        <w:t xml:space="preserve"> </w:t>
      </w:r>
    </w:p>
    <w:p w14:paraId="2A7F4C56" w14:textId="77777777" w:rsidR="006D2841" w:rsidRPr="00A70399" w:rsidRDefault="006D2841" w:rsidP="006D2841">
      <w:pPr>
        <w:tabs>
          <w:tab w:val="left" w:pos="3600"/>
          <w:tab w:val="left" w:pos="6480"/>
        </w:tabs>
        <w:spacing w:after="60"/>
        <w:rPr>
          <w:rFonts w:cstheme="minorHAnsi"/>
        </w:rPr>
      </w:pPr>
      <w:r w:rsidRPr="00A70399">
        <w:rPr>
          <w:rFonts w:cstheme="minorHAnsi"/>
        </w:rPr>
        <w:t>_________________________</w:t>
      </w:r>
      <w:r w:rsidRPr="00A70399">
        <w:rPr>
          <w:rFonts w:cstheme="minorHAnsi"/>
        </w:rPr>
        <w:tab/>
        <w:t>__________</w:t>
      </w:r>
      <w:r>
        <w:rPr>
          <w:rFonts w:cstheme="minorHAnsi"/>
        </w:rPr>
        <w:t>_________</w:t>
      </w:r>
      <w:r w:rsidRPr="00A70399">
        <w:rPr>
          <w:rFonts w:cstheme="minorHAnsi"/>
        </w:rPr>
        <w:t>______</w:t>
      </w:r>
      <w:r w:rsidRPr="00A70399">
        <w:rPr>
          <w:rFonts w:cstheme="minorHAnsi"/>
        </w:rPr>
        <w:tab/>
      </w:r>
      <w:r>
        <w:rPr>
          <w:rFonts w:cstheme="minorHAnsi"/>
        </w:rPr>
        <w:tab/>
      </w:r>
      <w:r>
        <w:rPr>
          <w:rFonts w:cstheme="minorHAnsi"/>
        </w:rPr>
        <w:tab/>
        <w:t>_______</w:t>
      </w:r>
      <w:r w:rsidRPr="00A70399">
        <w:rPr>
          <w:rFonts w:cstheme="minorHAnsi"/>
        </w:rPr>
        <w:t>________________</w:t>
      </w:r>
    </w:p>
    <w:p w14:paraId="70A049A5" w14:textId="77777777" w:rsidR="006D2841" w:rsidRDefault="006D2841" w:rsidP="006D2841">
      <w:pPr>
        <w:tabs>
          <w:tab w:val="left" w:pos="3600"/>
          <w:tab w:val="left" w:pos="6480"/>
        </w:tabs>
        <w:spacing w:after="60"/>
      </w:pPr>
      <w:r w:rsidRPr="1257D292">
        <w:t xml:space="preserve">Name of </w:t>
      </w:r>
      <w:r>
        <w:t>staff member</w:t>
      </w:r>
      <w:r>
        <w:tab/>
      </w:r>
      <w:r w:rsidRPr="1257D292">
        <w:t>Signature</w:t>
      </w:r>
      <w:r>
        <w:tab/>
      </w:r>
      <w:r>
        <w:tab/>
      </w:r>
      <w:r>
        <w:tab/>
      </w:r>
      <w:r w:rsidRPr="1257D292">
        <w:t>Date</w:t>
      </w:r>
    </w:p>
    <w:p w14:paraId="503626F1" w14:textId="77777777" w:rsidR="006D2841" w:rsidRPr="009F5617" w:rsidRDefault="006D2841" w:rsidP="006D2841">
      <w:pPr>
        <w:tabs>
          <w:tab w:val="left" w:pos="3600"/>
          <w:tab w:val="left" w:pos="6480"/>
        </w:tabs>
        <w:spacing w:after="60"/>
        <w:rPr>
          <w:i/>
          <w:iCs/>
          <w:sz w:val="20"/>
          <w:szCs w:val="20"/>
        </w:rPr>
      </w:pPr>
      <w:r w:rsidRPr="009F5617">
        <w:rPr>
          <w:i/>
          <w:iCs/>
          <w:sz w:val="20"/>
          <w:szCs w:val="20"/>
        </w:rPr>
        <w:t>(Listed on delegation log)</w:t>
      </w:r>
    </w:p>
    <w:p w14:paraId="4880C9E3" w14:textId="77777777" w:rsidR="006D2841" w:rsidRPr="009845BE" w:rsidRDefault="006D2841" w:rsidP="006D2841">
      <w:pPr>
        <w:tabs>
          <w:tab w:val="left" w:pos="3600"/>
          <w:tab w:val="left" w:pos="6480"/>
        </w:tabs>
        <w:spacing w:after="60"/>
        <w:rPr>
          <w:rFonts w:cstheme="minorHAnsi"/>
          <w:sz w:val="20"/>
          <w:szCs w:val="20"/>
        </w:rPr>
      </w:pPr>
    </w:p>
    <w:p w14:paraId="33D2817B" w14:textId="77777777" w:rsidR="006D2841" w:rsidRPr="00BB0F5B" w:rsidRDefault="006D2841" w:rsidP="006D2841">
      <w:pPr>
        <w:tabs>
          <w:tab w:val="left" w:pos="1170"/>
          <w:tab w:val="left" w:pos="1620"/>
        </w:tabs>
        <w:spacing w:after="60"/>
        <w:rPr>
          <w:rFonts w:cstheme="minorHAnsi"/>
        </w:rPr>
      </w:pPr>
    </w:p>
    <w:p w14:paraId="2DBE26DF" w14:textId="1989119C" w:rsidR="006D2841" w:rsidRDefault="000A2F92" w:rsidP="006D2841">
      <w:pPr>
        <w:tabs>
          <w:tab w:val="left" w:pos="1170"/>
          <w:tab w:val="left" w:pos="1620"/>
        </w:tabs>
        <w:spacing w:after="60"/>
        <w:jc w:val="center"/>
        <w:rPr>
          <w:rFonts w:cstheme="minorHAnsi"/>
        </w:rPr>
      </w:pPr>
      <w:r>
        <w:rPr>
          <w:rFonts w:cstheme="minorHAnsi"/>
        </w:rPr>
        <w:t xml:space="preserve">Original for Principal Investigator, </w:t>
      </w:r>
      <w:r w:rsidR="006D2841" w:rsidRPr="00BB0F5B">
        <w:rPr>
          <w:rFonts w:cstheme="minorHAnsi"/>
        </w:rPr>
        <w:t>1 copy for participant; 1 copy for hospital notes</w:t>
      </w:r>
    </w:p>
    <w:p w14:paraId="2232FA12" w14:textId="2CC9B1F2" w:rsidR="00424449" w:rsidRPr="00424449" w:rsidRDefault="006D2841" w:rsidP="00F92DEF">
      <w:pPr>
        <w:spacing w:after="0" w:line="240" w:lineRule="auto"/>
        <w:rPr>
          <w:rFonts w:cstheme="minorHAnsi"/>
        </w:rPr>
      </w:pPr>
      <w:r w:rsidRPr="00BB0F5B">
        <w:rPr>
          <w:rFonts w:cstheme="minorHAnsi"/>
        </w:rPr>
        <w:lastRenderedPageBreak/>
        <w:t xml:space="preserve">To ensure confidence in the process and minimise risk of loss, all consent forms </w:t>
      </w:r>
      <w:r w:rsidRPr="00BB0F5B">
        <w:rPr>
          <w:rFonts w:cstheme="minorHAnsi"/>
          <w:u w:val="single"/>
        </w:rPr>
        <w:t>must</w:t>
      </w:r>
      <w:r w:rsidRPr="00BB0F5B">
        <w:rPr>
          <w:rFonts w:cstheme="minorHAnsi"/>
        </w:rPr>
        <w:t xml:space="preserve"> be printed, presented, and stored in double sided format</w:t>
      </w:r>
    </w:p>
    <w:sectPr w:rsidR="00424449" w:rsidRPr="00424449" w:rsidSect="009E1EBC">
      <w:footerReference w:type="default" r:id="rId13"/>
      <w:headerReference w:type="first" r:id="rId14"/>
      <w:footerReference w:type="first" r:id="rId15"/>
      <w:pgSz w:w="11906" w:h="16838"/>
      <w:pgMar w:top="862" w:right="720" w:bottom="720" w:left="720" w:header="221" w:footer="22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7D1E250" w14:textId="77777777" w:rsidR="00F678A9" w:rsidRDefault="00F678A9" w:rsidP="007F3EFA">
      <w:pPr>
        <w:spacing w:after="0" w:line="240" w:lineRule="auto"/>
      </w:pPr>
      <w:r>
        <w:separator/>
      </w:r>
    </w:p>
  </w:endnote>
  <w:endnote w:type="continuationSeparator" w:id="0">
    <w:p w14:paraId="3E579DA2" w14:textId="77777777" w:rsidR="00F678A9" w:rsidRDefault="00F678A9" w:rsidP="007F3EFA">
      <w:pPr>
        <w:spacing w:after="0" w:line="240" w:lineRule="auto"/>
      </w:pPr>
      <w:r>
        <w:continuationSeparator/>
      </w:r>
    </w:p>
  </w:endnote>
  <w:endnote w:type="continuationNotice" w:id="1">
    <w:p w14:paraId="40422F86" w14:textId="77777777" w:rsidR="00F678A9" w:rsidRDefault="00F678A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58797895"/>
      <w:docPartObj>
        <w:docPartGallery w:val="Page Numbers (Bottom of Page)"/>
        <w:docPartUnique/>
      </w:docPartObj>
    </w:sdtPr>
    <w:sdtEndPr>
      <w:rPr>
        <w:rFonts w:ascii="Arial" w:hAnsi="Arial" w:cs="Arial"/>
        <w:sz w:val="20"/>
        <w:szCs w:val="20"/>
      </w:rPr>
    </w:sdtEndPr>
    <w:sdtContent>
      <w:sdt>
        <w:sdtPr>
          <w:rPr>
            <w:rFonts w:ascii="Arial" w:hAnsi="Arial" w:cs="Arial"/>
            <w:sz w:val="20"/>
            <w:szCs w:val="20"/>
          </w:rPr>
          <w:id w:val="-1769616900"/>
          <w:docPartObj>
            <w:docPartGallery w:val="Page Numbers (Top of Page)"/>
            <w:docPartUnique/>
          </w:docPartObj>
        </w:sdtPr>
        <w:sdtEndPr/>
        <w:sdtContent>
          <w:p w14:paraId="27B8EA0E" w14:textId="1E6ED4B8" w:rsidR="00424449" w:rsidRPr="00F93ADB" w:rsidRDefault="00424449" w:rsidP="00424449">
            <w:pPr>
              <w:pStyle w:val="Footer"/>
              <w:rPr>
                <w:rFonts w:cstheme="minorHAnsi"/>
                <w:sz w:val="20"/>
                <w:szCs w:val="20"/>
              </w:rPr>
            </w:pPr>
            <w:proofErr w:type="spellStart"/>
            <w:r w:rsidRPr="00F93ADB">
              <w:rPr>
                <w:rFonts w:cstheme="minorHAnsi"/>
                <w:sz w:val="20"/>
                <w:szCs w:val="20"/>
              </w:rPr>
              <w:t>SepT</w:t>
            </w:r>
            <w:r w:rsidR="00952B7B" w:rsidRPr="00F93ADB">
              <w:rPr>
                <w:rFonts w:cstheme="minorHAnsi"/>
                <w:sz w:val="20"/>
                <w:szCs w:val="20"/>
              </w:rPr>
              <w:t>i</w:t>
            </w:r>
            <w:r w:rsidRPr="00F93ADB">
              <w:rPr>
                <w:rFonts w:cstheme="minorHAnsi"/>
                <w:sz w:val="20"/>
                <w:szCs w:val="20"/>
              </w:rPr>
              <w:t>C</w:t>
            </w:r>
            <w:proofErr w:type="spellEnd"/>
            <w:r w:rsidRPr="00F93ADB">
              <w:rPr>
                <w:rFonts w:cstheme="minorHAnsi"/>
                <w:sz w:val="20"/>
                <w:szCs w:val="20"/>
              </w:rPr>
              <w:t xml:space="preserve"> </w:t>
            </w:r>
            <w:proofErr w:type="spellStart"/>
            <w:r w:rsidR="0023746B">
              <w:rPr>
                <w:rFonts w:cstheme="minorHAnsi"/>
                <w:sz w:val="20"/>
                <w:szCs w:val="20"/>
              </w:rPr>
              <w:t>Retro</w:t>
            </w:r>
            <w:r w:rsidRPr="00F93ADB">
              <w:rPr>
                <w:rFonts w:cstheme="minorHAnsi"/>
                <w:sz w:val="20"/>
                <w:szCs w:val="20"/>
              </w:rPr>
              <w:t>_</w:t>
            </w:r>
            <w:r w:rsidR="0023746B">
              <w:rPr>
                <w:rFonts w:cstheme="minorHAnsi"/>
                <w:sz w:val="20"/>
                <w:szCs w:val="20"/>
              </w:rPr>
              <w:t>Sum</w:t>
            </w:r>
            <w:proofErr w:type="spellEnd"/>
            <w:r w:rsidRPr="00F93ADB">
              <w:rPr>
                <w:rFonts w:cstheme="minorHAnsi"/>
                <w:sz w:val="20"/>
                <w:szCs w:val="20"/>
              </w:rPr>
              <w:t xml:space="preserve"> </w:t>
            </w:r>
            <w:r w:rsidR="00AE5934">
              <w:rPr>
                <w:rFonts w:cstheme="minorHAnsi"/>
                <w:sz w:val="20"/>
                <w:szCs w:val="20"/>
              </w:rPr>
              <w:t>AM0</w:t>
            </w:r>
            <w:ins w:id="7" w:author="Dhaliwal, Ravinder K" w:date="2025-12-10T15:44:00Z" w16du:dateUtc="2025-12-10T15:44:00Z">
              <w:r w:rsidR="003D3E5A">
                <w:rPr>
                  <w:rFonts w:cstheme="minorHAnsi"/>
                  <w:sz w:val="20"/>
                  <w:szCs w:val="20"/>
                </w:rPr>
                <w:t>11</w:t>
              </w:r>
            </w:ins>
            <w:del w:id="8" w:author="Dhaliwal, Ravinder K" w:date="2025-12-10T15:44:00Z" w16du:dateUtc="2025-12-10T15:44:00Z">
              <w:r w:rsidR="00AE5934" w:rsidDel="003D3E5A">
                <w:rPr>
                  <w:rFonts w:cstheme="minorHAnsi"/>
                  <w:sz w:val="20"/>
                  <w:szCs w:val="20"/>
                </w:rPr>
                <w:delText>06</w:delText>
              </w:r>
            </w:del>
            <w:r w:rsidRPr="00F93ADB">
              <w:rPr>
                <w:rFonts w:cstheme="minorHAnsi"/>
                <w:sz w:val="20"/>
                <w:szCs w:val="20"/>
              </w:rPr>
              <w:t xml:space="preserve"> </w:t>
            </w:r>
            <w:r w:rsidRPr="00F93ADB">
              <w:rPr>
                <w:rFonts w:cstheme="minorHAnsi"/>
                <w:sz w:val="20"/>
                <w:szCs w:val="20"/>
              </w:rPr>
              <w:tab/>
              <w:t>IRAS ID 1005848</w:t>
            </w:r>
            <w:r w:rsidRPr="00F93ADB">
              <w:rPr>
                <w:rFonts w:cstheme="minorHAnsi"/>
                <w:sz w:val="20"/>
                <w:szCs w:val="20"/>
              </w:rPr>
              <w:tab/>
              <w:t xml:space="preserve">Protocol Number: </w:t>
            </w:r>
            <w:r w:rsidR="009E1EBC">
              <w:rPr>
                <w:rFonts w:cstheme="minorHAnsi"/>
                <w:sz w:val="20"/>
                <w:szCs w:val="20"/>
              </w:rPr>
              <w:t>22SM8039</w:t>
            </w:r>
          </w:p>
          <w:p w14:paraId="7BF7E8EF" w14:textId="397FF63D" w:rsidR="00424449" w:rsidRPr="00F93ADB" w:rsidRDefault="00A94D0E" w:rsidP="00424449">
            <w:pPr>
              <w:pStyle w:val="Footer"/>
              <w:rPr>
                <w:rFonts w:cstheme="minorHAnsi"/>
                <w:b/>
                <w:bCs/>
                <w:sz w:val="20"/>
                <w:szCs w:val="20"/>
              </w:rPr>
            </w:pPr>
            <w:r w:rsidRPr="00A94D0E">
              <w:rPr>
                <w:rFonts w:cstheme="minorHAnsi"/>
                <w:sz w:val="20"/>
                <w:szCs w:val="20"/>
              </w:rPr>
              <w:t>V</w:t>
            </w:r>
            <w:ins w:id="9" w:author="Best-Lane, Janis A" w:date="2025-12-15T12:05:00Z" w16du:dateUtc="2025-12-15T12:05:00Z">
              <w:r w:rsidR="000D5EE3">
                <w:rPr>
                  <w:rFonts w:cstheme="minorHAnsi"/>
                  <w:sz w:val="20"/>
                  <w:szCs w:val="20"/>
                </w:rPr>
                <w:t>3.0</w:t>
              </w:r>
            </w:ins>
            <w:del w:id="10" w:author="Best-Lane, Janis A" w:date="2025-12-15T12:05:00Z" w16du:dateUtc="2025-12-15T12:05:00Z">
              <w:r w:rsidR="00AE5934" w:rsidDel="000D5EE3">
                <w:rPr>
                  <w:rFonts w:cstheme="minorHAnsi"/>
                  <w:sz w:val="20"/>
                  <w:szCs w:val="20"/>
                </w:rPr>
                <w:delText>2</w:delText>
              </w:r>
              <w:r w:rsidRPr="00A94D0E" w:rsidDel="000D5EE3">
                <w:rPr>
                  <w:rFonts w:cstheme="minorHAnsi"/>
                  <w:sz w:val="20"/>
                  <w:szCs w:val="20"/>
                </w:rPr>
                <w:delText>.</w:delText>
              </w:r>
            </w:del>
            <w:ins w:id="11" w:author="Dhaliwal, Ravinder K" w:date="2025-12-10T15:44:00Z" w16du:dateUtc="2025-12-10T15:44:00Z">
              <w:del w:id="12" w:author="Best-Lane, Janis A" w:date="2025-12-15T12:05:00Z" w16du:dateUtc="2025-12-15T12:05:00Z">
                <w:r w:rsidR="003D3E5A" w:rsidDel="000D5EE3">
                  <w:rPr>
                    <w:rFonts w:cstheme="minorHAnsi"/>
                    <w:sz w:val="20"/>
                    <w:szCs w:val="20"/>
                  </w:rPr>
                  <w:delText>1</w:delText>
                </w:r>
              </w:del>
            </w:ins>
            <w:del w:id="13" w:author="Dhaliwal, Ravinder K" w:date="2025-12-10T15:44:00Z" w16du:dateUtc="2025-12-10T15:44:00Z">
              <w:r w:rsidRPr="00A94D0E" w:rsidDel="003D3E5A">
                <w:rPr>
                  <w:rFonts w:cstheme="minorHAnsi"/>
                  <w:sz w:val="20"/>
                  <w:szCs w:val="20"/>
                </w:rPr>
                <w:delText>0</w:delText>
              </w:r>
            </w:del>
            <w:r w:rsidR="00424449" w:rsidRPr="00A94D0E">
              <w:rPr>
                <w:rFonts w:cstheme="minorHAnsi"/>
                <w:sz w:val="20"/>
                <w:szCs w:val="20"/>
              </w:rPr>
              <w:t xml:space="preserve"> </w:t>
            </w:r>
            <w:r w:rsidR="00AE5934">
              <w:rPr>
                <w:rFonts w:cstheme="minorHAnsi"/>
                <w:sz w:val="20"/>
                <w:szCs w:val="20"/>
              </w:rPr>
              <w:t>1</w:t>
            </w:r>
            <w:ins w:id="14" w:author="Best-Lane, Janis A" w:date="2025-12-15T12:05:00Z" w16du:dateUtc="2025-12-15T12:05:00Z">
              <w:r w:rsidR="000D5EE3">
                <w:rPr>
                  <w:rFonts w:cstheme="minorHAnsi"/>
                  <w:sz w:val="20"/>
                  <w:szCs w:val="20"/>
                </w:rPr>
                <w:t>5</w:t>
              </w:r>
            </w:ins>
            <w:ins w:id="15" w:author="Dhaliwal, Ravinder K" w:date="2025-12-10T15:44:00Z" w16du:dateUtc="2025-12-10T15:44:00Z">
              <w:del w:id="16" w:author="Best-Lane, Janis A" w:date="2025-12-15T12:05:00Z" w16du:dateUtc="2025-12-15T12:05:00Z">
                <w:r w:rsidR="003D3E5A" w:rsidDel="000D5EE3">
                  <w:rPr>
                    <w:rFonts w:cstheme="minorHAnsi"/>
                    <w:sz w:val="20"/>
                    <w:szCs w:val="20"/>
                  </w:rPr>
                  <w:delText>0</w:delText>
                </w:r>
              </w:del>
            </w:ins>
            <w:del w:id="17" w:author="Dhaliwal, Ravinder K" w:date="2025-12-10T15:44:00Z" w16du:dateUtc="2025-12-10T15:44:00Z">
              <w:r w:rsidR="00AE5934" w:rsidDel="003D3E5A">
                <w:rPr>
                  <w:rFonts w:cstheme="minorHAnsi"/>
                  <w:sz w:val="20"/>
                  <w:szCs w:val="20"/>
                </w:rPr>
                <w:delText>7</w:delText>
              </w:r>
            </w:del>
            <w:r w:rsidR="0003108E" w:rsidRPr="00A94D0E">
              <w:rPr>
                <w:rFonts w:cstheme="minorHAnsi"/>
                <w:sz w:val="20"/>
                <w:szCs w:val="20"/>
              </w:rPr>
              <w:t>.</w:t>
            </w:r>
            <w:r w:rsidR="00AE5934">
              <w:rPr>
                <w:rFonts w:cstheme="minorHAnsi"/>
                <w:sz w:val="20"/>
                <w:szCs w:val="20"/>
              </w:rPr>
              <w:t>12</w:t>
            </w:r>
            <w:r w:rsidR="0003108E" w:rsidRPr="00A94D0E">
              <w:rPr>
                <w:rFonts w:cstheme="minorHAnsi"/>
                <w:sz w:val="20"/>
                <w:szCs w:val="20"/>
              </w:rPr>
              <w:t>.202</w:t>
            </w:r>
            <w:ins w:id="18" w:author="Dhaliwal, Ravinder K" w:date="2025-12-10T15:45:00Z" w16du:dateUtc="2025-12-10T15:45:00Z">
              <w:r w:rsidR="003D3E5A">
                <w:rPr>
                  <w:rFonts w:cstheme="minorHAnsi"/>
                  <w:sz w:val="20"/>
                  <w:szCs w:val="20"/>
                </w:rPr>
                <w:t>5</w:t>
              </w:r>
            </w:ins>
            <w:del w:id="19" w:author="Dhaliwal, Ravinder K" w:date="2025-12-10T15:45:00Z" w16du:dateUtc="2025-12-10T15:45:00Z">
              <w:r w:rsidR="00AE5934" w:rsidDel="003D3E5A">
                <w:rPr>
                  <w:rFonts w:cstheme="minorHAnsi"/>
                  <w:sz w:val="20"/>
                  <w:szCs w:val="20"/>
                </w:rPr>
                <w:delText>4</w:delText>
              </w:r>
            </w:del>
            <w:r w:rsidR="00424449" w:rsidRPr="00A94D0E">
              <w:rPr>
                <w:rFonts w:cstheme="minorHAnsi"/>
                <w:sz w:val="20"/>
                <w:szCs w:val="20"/>
              </w:rPr>
              <w:t xml:space="preserve"> </w:t>
            </w:r>
            <w:r w:rsidR="00424449" w:rsidRPr="00F93ADB">
              <w:rPr>
                <w:rFonts w:cstheme="minorHAnsi"/>
                <w:sz w:val="20"/>
                <w:szCs w:val="20"/>
              </w:rPr>
              <w:tab/>
            </w:r>
            <w:r w:rsidR="00424449" w:rsidRPr="00F93ADB">
              <w:rPr>
                <w:rFonts w:cstheme="minorHAnsi"/>
                <w:sz w:val="20"/>
                <w:szCs w:val="20"/>
              </w:rPr>
              <w:tab/>
              <w:t xml:space="preserve">Page </w:t>
            </w:r>
            <w:r w:rsidR="00424449" w:rsidRPr="00F93ADB">
              <w:rPr>
                <w:rFonts w:cstheme="minorHAnsi"/>
                <w:b/>
                <w:bCs/>
                <w:sz w:val="20"/>
                <w:szCs w:val="20"/>
              </w:rPr>
              <w:fldChar w:fldCharType="begin"/>
            </w:r>
            <w:r w:rsidR="00424449" w:rsidRPr="00F93ADB">
              <w:rPr>
                <w:rFonts w:cstheme="minorHAnsi"/>
                <w:b/>
                <w:bCs/>
                <w:sz w:val="20"/>
                <w:szCs w:val="20"/>
              </w:rPr>
              <w:instrText xml:space="preserve"> PAGE </w:instrText>
            </w:r>
            <w:r w:rsidR="00424449" w:rsidRPr="00F93ADB">
              <w:rPr>
                <w:rFonts w:cstheme="minorHAnsi"/>
                <w:b/>
                <w:bCs/>
                <w:sz w:val="20"/>
                <w:szCs w:val="20"/>
              </w:rPr>
              <w:fldChar w:fldCharType="separate"/>
            </w:r>
            <w:r w:rsidR="00424449" w:rsidRPr="00F93ADB">
              <w:rPr>
                <w:rFonts w:cstheme="minorHAnsi"/>
                <w:b/>
                <w:bCs/>
                <w:sz w:val="20"/>
                <w:szCs w:val="20"/>
              </w:rPr>
              <w:t>7</w:t>
            </w:r>
            <w:r w:rsidR="00424449" w:rsidRPr="00F93ADB">
              <w:rPr>
                <w:rFonts w:cstheme="minorHAnsi"/>
                <w:b/>
                <w:bCs/>
                <w:sz w:val="20"/>
                <w:szCs w:val="20"/>
              </w:rPr>
              <w:fldChar w:fldCharType="end"/>
            </w:r>
            <w:r w:rsidR="00424449" w:rsidRPr="00F93ADB">
              <w:rPr>
                <w:rFonts w:cstheme="minorHAnsi"/>
                <w:sz w:val="20"/>
                <w:szCs w:val="20"/>
              </w:rPr>
              <w:t xml:space="preserve"> of </w:t>
            </w:r>
            <w:r w:rsidR="00424449" w:rsidRPr="00F93ADB">
              <w:rPr>
                <w:rFonts w:cstheme="minorHAnsi"/>
                <w:b/>
                <w:bCs/>
                <w:sz w:val="20"/>
                <w:szCs w:val="20"/>
              </w:rPr>
              <w:fldChar w:fldCharType="begin"/>
            </w:r>
            <w:r w:rsidR="00424449" w:rsidRPr="00F93ADB">
              <w:rPr>
                <w:rFonts w:cstheme="minorHAnsi"/>
                <w:b/>
                <w:bCs/>
                <w:sz w:val="20"/>
                <w:szCs w:val="20"/>
              </w:rPr>
              <w:instrText xml:space="preserve"> NUMPAGES  </w:instrText>
            </w:r>
            <w:r w:rsidR="00424449" w:rsidRPr="00F93ADB">
              <w:rPr>
                <w:rFonts w:cstheme="minorHAnsi"/>
                <w:b/>
                <w:bCs/>
                <w:sz w:val="20"/>
                <w:szCs w:val="20"/>
              </w:rPr>
              <w:fldChar w:fldCharType="separate"/>
            </w:r>
            <w:r w:rsidR="00424449" w:rsidRPr="00F93ADB">
              <w:rPr>
                <w:rFonts w:cstheme="minorHAnsi"/>
                <w:b/>
                <w:bCs/>
                <w:sz w:val="20"/>
                <w:szCs w:val="20"/>
              </w:rPr>
              <w:t>7</w:t>
            </w:r>
            <w:r w:rsidR="00424449" w:rsidRPr="00F93ADB">
              <w:rPr>
                <w:rFonts w:cstheme="minorHAnsi"/>
                <w:b/>
                <w:bCs/>
                <w:sz w:val="20"/>
                <w:szCs w:val="20"/>
              </w:rPr>
              <w:fldChar w:fldCharType="end"/>
            </w:r>
          </w:p>
          <w:p w14:paraId="4688C1E1" w14:textId="6D794738" w:rsidR="00424449" w:rsidRPr="00424449" w:rsidRDefault="00424449">
            <w:pPr>
              <w:pStyle w:val="Footer"/>
              <w:rPr>
                <w:rFonts w:ascii="Arial" w:hAnsi="Arial" w:cs="Arial"/>
                <w:sz w:val="20"/>
                <w:szCs w:val="20"/>
              </w:rPr>
            </w:pPr>
            <w:r w:rsidRPr="00F93ADB">
              <w:rPr>
                <w:rFonts w:cstheme="minorHAnsi"/>
                <w:sz w:val="20"/>
                <w:szCs w:val="20"/>
              </w:rPr>
              <w:t>© Imperial College of Science, Technology and Medicine</w:t>
            </w:r>
            <w:r w:rsidRPr="00702C76">
              <w:rPr>
                <w:rFonts w:ascii="Arial" w:hAnsi="Arial" w:cs="Arial"/>
                <w:sz w:val="20"/>
                <w:szCs w:val="20"/>
              </w:rPr>
              <w:t xml:space="preserve">  </w:t>
            </w:r>
          </w:p>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17A705" w14:textId="34AD8AF8" w:rsidR="00BB4A36" w:rsidRPr="00A94D0E" w:rsidRDefault="00BB4A36" w:rsidP="00BB4A36">
    <w:pPr>
      <w:pStyle w:val="Footer"/>
      <w:rPr>
        <w:rFonts w:cstheme="minorHAnsi"/>
        <w:sz w:val="20"/>
        <w:szCs w:val="20"/>
      </w:rPr>
    </w:pPr>
    <w:proofErr w:type="spellStart"/>
    <w:r w:rsidRPr="00A94D0E">
      <w:rPr>
        <w:rFonts w:cstheme="minorHAnsi"/>
        <w:sz w:val="20"/>
        <w:szCs w:val="20"/>
      </w:rPr>
      <w:t>SepT</w:t>
    </w:r>
    <w:r w:rsidR="001D47FD" w:rsidRPr="00A94D0E">
      <w:rPr>
        <w:rFonts w:cstheme="minorHAnsi"/>
        <w:sz w:val="20"/>
        <w:szCs w:val="20"/>
      </w:rPr>
      <w:t>i</w:t>
    </w:r>
    <w:r w:rsidRPr="00A94D0E">
      <w:rPr>
        <w:rFonts w:cstheme="minorHAnsi"/>
        <w:sz w:val="20"/>
        <w:szCs w:val="20"/>
      </w:rPr>
      <w:t>C</w:t>
    </w:r>
    <w:proofErr w:type="spellEnd"/>
    <w:r w:rsidRPr="00A94D0E">
      <w:rPr>
        <w:rFonts w:cstheme="minorHAnsi"/>
        <w:sz w:val="20"/>
        <w:szCs w:val="20"/>
      </w:rPr>
      <w:t xml:space="preserve"> </w:t>
    </w:r>
    <w:proofErr w:type="spellStart"/>
    <w:r w:rsidR="0023746B">
      <w:rPr>
        <w:rFonts w:cstheme="minorHAnsi"/>
        <w:sz w:val="20"/>
        <w:szCs w:val="20"/>
      </w:rPr>
      <w:t>Retro</w:t>
    </w:r>
    <w:r w:rsidRPr="00A94D0E">
      <w:rPr>
        <w:rFonts w:cstheme="minorHAnsi"/>
        <w:sz w:val="20"/>
        <w:szCs w:val="20"/>
      </w:rPr>
      <w:t>_</w:t>
    </w:r>
    <w:r w:rsidR="0023746B">
      <w:rPr>
        <w:rFonts w:cstheme="minorHAnsi"/>
        <w:sz w:val="20"/>
        <w:szCs w:val="20"/>
      </w:rPr>
      <w:t>Sum</w:t>
    </w:r>
    <w:proofErr w:type="spellEnd"/>
    <w:r w:rsidRPr="00A94D0E">
      <w:rPr>
        <w:rFonts w:cstheme="minorHAnsi"/>
        <w:sz w:val="20"/>
        <w:szCs w:val="20"/>
      </w:rPr>
      <w:t xml:space="preserve"> </w:t>
    </w:r>
    <w:r w:rsidR="00AE5934">
      <w:rPr>
        <w:rFonts w:cstheme="minorHAnsi"/>
        <w:sz w:val="20"/>
        <w:szCs w:val="20"/>
      </w:rPr>
      <w:t>AM0</w:t>
    </w:r>
    <w:ins w:id="20" w:author="Dhaliwal, Ravinder K" w:date="2025-12-10T15:44:00Z" w16du:dateUtc="2025-12-10T15:44:00Z">
      <w:del w:id="21" w:author="Best-Lane, Janis A" w:date="2026-01-20T12:41:00Z" w16du:dateUtc="2026-01-20T12:41:00Z">
        <w:r w:rsidR="003D3E5A" w:rsidDel="00443DCC">
          <w:rPr>
            <w:rFonts w:cstheme="minorHAnsi"/>
            <w:sz w:val="20"/>
            <w:szCs w:val="20"/>
          </w:rPr>
          <w:delText>0</w:delText>
        </w:r>
      </w:del>
      <w:r w:rsidR="003D3E5A">
        <w:rPr>
          <w:rFonts w:cstheme="minorHAnsi"/>
          <w:sz w:val="20"/>
          <w:szCs w:val="20"/>
        </w:rPr>
        <w:t>11</w:t>
      </w:r>
    </w:ins>
    <w:del w:id="22" w:author="Dhaliwal, Ravinder K" w:date="2025-12-10T15:44:00Z" w16du:dateUtc="2025-12-10T15:44:00Z">
      <w:r w:rsidR="00AE5934" w:rsidDel="003D3E5A">
        <w:rPr>
          <w:rFonts w:cstheme="minorHAnsi"/>
          <w:sz w:val="20"/>
          <w:szCs w:val="20"/>
        </w:rPr>
        <w:delText>06</w:delText>
      </w:r>
    </w:del>
    <w:r w:rsidRPr="00A94D0E">
      <w:rPr>
        <w:rFonts w:cstheme="minorHAnsi"/>
        <w:sz w:val="20"/>
        <w:szCs w:val="20"/>
      </w:rPr>
      <w:tab/>
      <w:t>IRAS ID 1005848</w:t>
    </w:r>
    <w:r w:rsidRPr="00A94D0E">
      <w:rPr>
        <w:rFonts w:cstheme="minorHAnsi"/>
        <w:sz w:val="20"/>
        <w:szCs w:val="20"/>
      </w:rPr>
      <w:tab/>
      <w:t xml:space="preserve">Protocol Number: </w:t>
    </w:r>
    <w:r w:rsidR="009E1EBC" w:rsidRPr="00A94D0E">
      <w:rPr>
        <w:rFonts w:cstheme="minorHAnsi"/>
        <w:sz w:val="20"/>
        <w:szCs w:val="20"/>
      </w:rPr>
      <w:t>22SM8039</w:t>
    </w:r>
  </w:p>
  <w:p w14:paraId="676F3BBD" w14:textId="62DB06A8" w:rsidR="00BB4A36" w:rsidRPr="00F93ADB" w:rsidRDefault="00A94D0E" w:rsidP="00BB4A36">
    <w:pPr>
      <w:pStyle w:val="Footer"/>
      <w:rPr>
        <w:rFonts w:cstheme="minorHAnsi"/>
        <w:b/>
        <w:bCs/>
        <w:sz w:val="20"/>
        <w:szCs w:val="20"/>
      </w:rPr>
    </w:pPr>
    <w:r w:rsidRPr="003D3E5A">
      <w:rPr>
        <w:rFonts w:cstheme="minorHAnsi"/>
        <w:sz w:val="20"/>
        <w:szCs w:val="20"/>
        <w:highlight w:val="yellow"/>
        <w:rPrChange w:id="23" w:author="Dhaliwal, Ravinder K" w:date="2025-12-10T15:44:00Z" w16du:dateUtc="2025-12-10T15:44:00Z">
          <w:rPr>
            <w:rFonts w:cstheme="minorHAnsi"/>
            <w:sz w:val="20"/>
            <w:szCs w:val="20"/>
          </w:rPr>
        </w:rPrChange>
      </w:rPr>
      <w:t>V</w:t>
    </w:r>
    <w:ins w:id="24" w:author="Best-Lane, Janis A" w:date="2025-12-15T12:04:00Z" w16du:dateUtc="2025-12-15T12:04:00Z">
      <w:r w:rsidR="000D5EE3">
        <w:rPr>
          <w:rFonts w:cstheme="minorHAnsi"/>
          <w:sz w:val="20"/>
          <w:szCs w:val="20"/>
          <w:highlight w:val="yellow"/>
        </w:rPr>
        <w:t>3.0</w:t>
      </w:r>
    </w:ins>
    <w:del w:id="25" w:author="Best-Lane, Janis A" w:date="2025-12-15T12:04:00Z" w16du:dateUtc="2025-12-15T12:04:00Z">
      <w:r w:rsidR="00AE5934" w:rsidRPr="003D3E5A" w:rsidDel="000D5EE3">
        <w:rPr>
          <w:rFonts w:cstheme="minorHAnsi"/>
          <w:sz w:val="20"/>
          <w:szCs w:val="20"/>
          <w:highlight w:val="yellow"/>
          <w:rPrChange w:id="26" w:author="Dhaliwal, Ravinder K" w:date="2025-12-10T15:44:00Z" w16du:dateUtc="2025-12-10T15:44:00Z">
            <w:rPr>
              <w:rFonts w:cstheme="minorHAnsi"/>
              <w:sz w:val="20"/>
              <w:szCs w:val="20"/>
            </w:rPr>
          </w:rPrChange>
        </w:rPr>
        <w:delText>2</w:delText>
      </w:r>
      <w:r w:rsidRPr="003D3E5A" w:rsidDel="000D5EE3">
        <w:rPr>
          <w:rFonts w:cstheme="minorHAnsi"/>
          <w:sz w:val="20"/>
          <w:szCs w:val="20"/>
          <w:highlight w:val="yellow"/>
          <w:rPrChange w:id="27" w:author="Dhaliwal, Ravinder K" w:date="2025-12-10T15:44:00Z" w16du:dateUtc="2025-12-10T15:44:00Z">
            <w:rPr>
              <w:rFonts w:cstheme="minorHAnsi"/>
              <w:sz w:val="20"/>
              <w:szCs w:val="20"/>
            </w:rPr>
          </w:rPrChange>
        </w:rPr>
        <w:delText>.</w:delText>
      </w:r>
    </w:del>
    <w:ins w:id="28" w:author="Dhaliwal, Ravinder K" w:date="2025-12-10T15:44:00Z" w16du:dateUtc="2025-12-10T15:44:00Z">
      <w:del w:id="29" w:author="Best-Lane, Janis A" w:date="2025-12-15T12:04:00Z" w16du:dateUtc="2025-12-15T12:04:00Z">
        <w:r w:rsidR="003D3E5A" w:rsidRPr="003D3E5A" w:rsidDel="000D5EE3">
          <w:rPr>
            <w:rFonts w:cstheme="minorHAnsi"/>
            <w:sz w:val="20"/>
            <w:szCs w:val="20"/>
            <w:highlight w:val="yellow"/>
            <w:rPrChange w:id="30" w:author="Dhaliwal, Ravinder K" w:date="2025-12-10T15:44:00Z" w16du:dateUtc="2025-12-10T15:44:00Z">
              <w:rPr>
                <w:rFonts w:cstheme="minorHAnsi"/>
                <w:sz w:val="20"/>
                <w:szCs w:val="20"/>
              </w:rPr>
            </w:rPrChange>
          </w:rPr>
          <w:delText>1</w:delText>
        </w:r>
      </w:del>
    </w:ins>
    <w:del w:id="31" w:author="Dhaliwal, Ravinder K" w:date="2025-12-10T15:44:00Z" w16du:dateUtc="2025-12-10T15:44:00Z">
      <w:r w:rsidRPr="003D3E5A" w:rsidDel="003D3E5A">
        <w:rPr>
          <w:rFonts w:cstheme="minorHAnsi"/>
          <w:sz w:val="20"/>
          <w:szCs w:val="20"/>
          <w:highlight w:val="yellow"/>
          <w:rPrChange w:id="32" w:author="Dhaliwal, Ravinder K" w:date="2025-12-10T15:44:00Z" w16du:dateUtc="2025-12-10T15:44:00Z">
            <w:rPr>
              <w:rFonts w:cstheme="minorHAnsi"/>
              <w:sz w:val="20"/>
              <w:szCs w:val="20"/>
            </w:rPr>
          </w:rPrChange>
        </w:rPr>
        <w:delText>0</w:delText>
      </w:r>
    </w:del>
    <w:r w:rsidR="00BB4A36" w:rsidRPr="003D3E5A">
      <w:rPr>
        <w:rFonts w:cstheme="minorHAnsi"/>
        <w:sz w:val="20"/>
        <w:szCs w:val="20"/>
        <w:highlight w:val="yellow"/>
        <w:rPrChange w:id="33" w:author="Dhaliwal, Ravinder K" w:date="2025-12-10T15:44:00Z" w16du:dateUtc="2025-12-10T15:44:00Z">
          <w:rPr>
            <w:rFonts w:cstheme="minorHAnsi"/>
            <w:sz w:val="20"/>
            <w:szCs w:val="20"/>
          </w:rPr>
        </w:rPrChange>
      </w:rPr>
      <w:t xml:space="preserve"> </w:t>
    </w:r>
    <w:r w:rsidR="00AE5934" w:rsidRPr="003D3E5A">
      <w:rPr>
        <w:rFonts w:cstheme="minorHAnsi"/>
        <w:sz w:val="20"/>
        <w:szCs w:val="20"/>
        <w:highlight w:val="yellow"/>
        <w:rPrChange w:id="34" w:author="Dhaliwal, Ravinder K" w:date="2025-12-10T15:44:00Z" w16du:dateUtc="2025-12-10T15:44:00Z">
          <w:rPr>
            <w:rFonts w:cstheme="minorHAnsi"/>
            <w:sz w:val="20"/>
            <w:szCs w:val="20"/>
          </w:rPr>
        </w:rPrChange>
      </w:rPr>
      <w:t>1</w:t>
    </w:r>
    <w:ins w:id="35" w:author="Best-Lane, Janis A" w:date="2025-12-15T12:04:00Z" w16du:dateUtc="2025-12-15T12:04:00Z">
      <w:r w:rsidR="000D5EE3">
        <w:rPr>
          <w:rFonts w:cstheme="minorHAnsi"/>
          <w:sz w:val="20"/>
          <w:szCs w:val="20"/>
          <w:highlight w:val="yellow"/>
        </w:rPr>
        <w:t>5</w:t>
      </w:r>
    </w:ins>
    <w:ins w:id="36" w:author="Dhaliwal, Ravinder K" w:date="2025-12-10T15:44:00Z" w16du:dateUtc="2025-12-10T15:44:00Z">
      <w:del w:id="37" w:author="Best-Lane, Janis A" w:date="2025-12-15T12:04:00Z" w16du:dateUtc="2025-12-15T12:04:00Z">
        <w:r w:rsidR="003D3E5A" w:rsidRPr="003D3E5A" w:rsidDel="000D5EE3">
          <w:rPr>
            <w:rFonts w:cstheme="minorHAnsi"/>
            <w:sz w:val="20"/>
            <w:szCs w:val="20"/>
            <w:highlight w:val="yellow"/>
            <w:rPrChange w:id="38" w:author="Dhaliwal, Ravinder K" w:date="2025-12-10T15:44:00Z" w16du:dateUtc="2025-12-10T15:44:00Z">
              <w:rPr>
                <w:rFonts w:cstheme="minorHAnsi"/>
                <w:sz w:val="20"/>
                <w:szCs w:val="20"/>
              </w:rPr>
            </w:rPrChange>
          </w:rPr>
          <w:delText>0</w:delText>
        </w:r>
      </w:del>
    </w:ins>
    <w:del w:id="39" w:author="Dhaliwal, Ravinder K" w:date="2025-12-10T15:44:00Z" w16du:dateUtc="2025-12-10T15:44:00Z">
      <w:r w:rsidR="00AE5934" w:rsidRPr="003D3E5A" w:rsidDel="003D3E5A">
        <w:rPr>
          <w:rFonts w:cstheme="minorHAnsi"/>
          <w:sz w:val="20"/>
          <w:szCs w:val="20"/>
          <w:highlight w:val="yellow"/>
          <w:rPrChange w:id="40" w:author="Dhaliwal, Ravinder K" w:date="2025-12-10T15:44:00Z" w16du:dateUtc="2025-12-10T15:44:00Z">
            <w:rPr>
              <w:rFonts w:cstheme="minorHAnsi"/>
              <w:sz w:val="20"/>
              <w:szCs w:val="20"/>
            </w:rPr>
          </w:rPrChange>
        </w:rPr>
        <w:delText>7</w:delText>
      </w:r>
    </w:del>
    <w:r w:rsidR="003E7B74" w:rsidRPr="003D3E5A">
      <w:rPr>
        <w:rFonts w:cstheme="minorHAnsi"/>
        <w:sz w:val="20"/>
        <w:szCs w:val="20"/>
        <w:highlight w:val="yellow"/>
        <w:rPrChange w:id="41" w:author="Dhaliwal, Ravinder K" w:date="2025-12-10T15:44:00Z" w16du:dateUtc="2025-12-10T15:44:00Z">
          <w:rPr>
            <w:rFonts w:cstheme="minorHAnsi"/>
            <w:sz w:val="20"/>
            <w:szCs w:val="20"/>
          </w:rPr>
        </w:rPrChange>
      </w:rPr>
      <w:t>.</w:t>
    </w:r>
    <w:r w:rsidR="00AE5934" w:rsidRPr="003D3E5A">
      <w:rPr>
        <w:rFonts w:cstheme="minorHAnsi"/>
        <w:sz w:val="20"/>
        <w:szCs w:val="20"/>
        <w:highlight w:val="yellow"/>
        <w:rPrChange w:id="42" w:author="Dhaliwal, Ravinder K" w:date="2025-12-10T15:44:00Z" w16du:dateUtc="2025-12-10T15:44:00Z">
          <w:rPr>
            <w:rFonts w:cstheme="minorHAnsi"/>
            <w:sz w:val="20"/>
            <w:szCs w:val="20"/>
          </w:rPr>
        </w:rPrChange>
      </w:rPr>
      <w:t>12</w:t>
    </w:r>
    <w:r w:rsidR="003E7B74" w:rsidRPr="003D3E5A">
      <w:rPr>
        <w:rFonts w:cstheme="minorHAnsi"/>
        <w:sz w:val="20"/>
        <w:szCs w:val="20"/>
        <w:highlight w:val="yellow"/>
        <w:rPrChange w:id="43" w:author="Dhaliwal, Ravinder K" w:date="2025-12-10T15:44:00Z" w16du:dateUtc="2025-12-10T15:44:00Z">
          <w:rPr>
            <w:rFonts w:cstheme="minorHAnsi"/>
            <w:sz w:val="20"/>
            <w:szCs w:val="20"/>
          </w:rPr>
        </w:rPrChange>
      </w:rPr>
      <w:t>.202</w:t>
    </w:r>
    <w:ins w:id="44" w:author="Dhaliwal, Ravinder K" w:date="2025-12-10T15:44:00Z" w16du:dateUtc="2025-12-10T15:44:00Z">
      <w:r w:rsidR="003D3E5A" w:rsidRPr="003D3E5A">
        <w:rPr>
          <w:rFonts w:cstheme="minorHAnsi"/>
          <w:sz w:val="20"/>
          <w:szCs w:val="20"/>
          <w:highlight w:val="yellow"/>
          <w:rPrChange w:id="45" w:author="Dhaliwal, Ravinder K" w:date="2025-12-10T15:44:00Z" w16du:dateUtc="2025-12-10T15:44:00Z">
            <w:rPr>
              <w:rFonts w:cstheme="minorHAnsi"/>
              <w:sz w:val="20"/>
              <w:szCs w:val="20"/>
            </w:rPr>
          </w:rPrChange>
        </w:rPr>
        <w:t>5</w:t>
      </w:r>
    </w:ins>
    <w:del w:id="46" w:author="Dhaliwal, Ravinder K" w:date="2025-12-10T15:44:00Z" w16du:dateUtc="2025-12-10T15:44:00Z">
      <w:r w:rsidR="00AE5934" w:rsidRPr="003D3E5A" w:rsidDel="003D3E5A">
        <w:rPr>
          <w:rFonts w:cstheme="minorHAnsi"/>
          <w:sz w:val="20"/>
          <w:szCs w:val="20"/>
          <w:highlight w:val="yellow"/>
          <w:rPrChange w:id="47" w:author="Dhaliwal, Ravinder K" w:date="2025-12-10T15:44:00Z" w16du:dateUtc="2025-12-10T15:44:00Z">
            <w:rPr>
              <w:rFonts w:cstheme="minorHAnsi"/>
              <w:sz w:val="20"/>
              <w:szCs w:val="20"/>
            </w:rPr>
          </w:rPrChange>
        </w:rPr>
        <w:delText>4</w:delText>
      </w:r>
    </w:del>
    <w:r w:rsidR="00BB4A36" w:rsidRPr="00A94D0E">
      <w:rPr>
        <w:rFonts w:cstheme="minorHAnsi"/>
        <w:sz w:val="20"/>
        <w:szCs w:val="20"/>
      </w:rPr>
      <w:t xml:space="preserve"> </w:t>
    </w:r>
    <w:r w:rsidR="00BB4A36" w:rsidRPr="00F93ADB">
      <w:rPr>
        <w:rFonts w:cstheme="minorHAnsi"/>
        <w:sz w:val="20"/>
        <w:szCs w:val="20"/>
      </w:rPr>
      <w:tab/>
    </w:r>
    <w:r w:rsidR="00BB4A36" w:rsidRPr="00F93ADB">
      <w:rPr>
        <w:rFonts w:cstheme="minorHAnsi"/>
        <w:sz w:val="20"/>
        <w:szCs w:val="20"/>
      </w:rPr>
      <w:tab/>
      <w:t xml:space="preserve">Page </w:t>
    </w:r>
    <w:r w:rsidR="00BB4A36" w:rsidRPr="00F93ADB">
      <w:rPr>
        <w:rFonts w:cstheme="minorHAnsi"/>
        <w:b/>
        <w:bCs/>
        <w:sz w:val="20"/>
        <w:szCs w:val="20"/>
      </w:rPr>
      <w:fldChar w:fldCharType="begin"/>
    </w:r>
    <w:r w:rsidR="00BB4A36" w:rsidRPr="00F93ADB">
      <w:rPr>
        <w:rFonts w:cstheme="minorHAnsi"/>
        <w:b/>
        <w:bCs/>
        <w:sz w:val="20"/>
        <w:szCs w:val="20"/>
      </w:rPr>
      <w:instrText xml:space="preserve"> PAGE </w:instrText>
    </w:r>
    <w:r w:rsidR="00BB4A36" w:rsidRPr="00F93ADB">
      <w:rPr>
        <w:rFonts w:cstheme="minorHAnsi"/>
        <w:b/>
        <w:bCs/>
        <w:sz w:val="20"/>
        <w:szCs w:val="20"/>
      </w:rPr>
      <w:fldChar w:fldCharType="separate"/>
    </w:r>
    <w:r w:rsidR="00BB4A36" w:rsidRPr="00F93ADB">
      <w:rPr>
        <w:rFonts w:cstheme="minorHAnsi"/>
        <w:b/>
        <w:bCs/>
        <w:sz w:val="20"/>
        <w:szCs w:val="20"/>
      </w:rPr>
      <w:t>3</w:t>
    </w:r>
    <w:r w:rsidR="00BB4A36" w:rsidRPr="00F93ADB">
      <w:rPr>
        <w:rFonts w:cstheme="minorHAnsi"/>
        <w:b/>
        <w:bCs/>
        <w:sz w:val="20"/>
        <w:szCs w:val="20"/>
      </w:rPr>
      <w:fldChar w:fldCharType="end"/>
    </w:r>
    <w:r w:rsidR="00BB4A36" w:rsidRPr="00F93ADB">
      <w:rPr>
        <w:rFonts w:cstheme="minorHAnsi"/>
        <w:sz w:val="20"/>
        <w:szCs w:val="20"/>
      </w:rPr>
      <w:t xml:space="preserve"> of </w:t>
    </w:r>
    <w:r w:rsidR="00BB4A36" w:rsidRPr="00F93ADB">
      <w:rPr>
        <w:rFonts w:cstheme="minorHAnsi"/>
        <w:b/>
        <w:bCs/>
        <w:sz w:val="20"/>
        <w:szCs w:val="20"/>
      </w:rPr>
      <w:fldChar w:fldCharType="begin"/>
    </w:r>
    <w:r w:rsidR="00BB4A36" w:rsidRPr="00F93ADB">
      <w:rPr>
        <w:rFonts w:cstheme="minorHAnsi"/>
        <w:b/>
        <w:bCs/>
        <w:sz w:val="20"/>
        <w:szCs w:val="20"/>
      </w:rPr>
      <w:instrText xml:space="preserve"> NUMPAGES  </w:instrText>
    </w:r>
    <w:r w:rsidR="00BB4A36" w:rsidRPr="00F93ADB">
      <w:rPr>
        <w:rFonts w:cstheme="minorHAnsi"/>
        <w:b/>
        <w:bCs/>
        <w:sz w:val="20"/>
        <w:szCs w:val="20"/>
      </w:rPr>
      <w:fldChar w:fldCharType="separate"/>
    </w:r>
    <w:r w:rsidR="00BB4A36" w:rsidRPr="00F93ADB">
      <w:rPr>
        <w:rFonts w:cstheme="minorHAnsi"/>
        <w:b/>
        <w:bCs/>
        <w:sz w:val="20"/>
        <w:szCs w:val="20"/>
      </w:rPr>
      <w:t>7</w:t>
    </w:r>
    <w:r w:rsidR="00BB4A36" w:rsidRPr="00F93ADB">
      <w:rPr>
        <w:rFonts w:cstheme="minorHAnsi"/>
        <w:b/>
        <w:bCs/>
        <w:sz w:val="20"/>
        <w:szCs w:val="20"/>
      </w:rPr>
      <w:fldChar w:fldCharType="end"/>
    </w:r>
  </w:p>
  <w:p w14:paraId="3153A218" w14:textId="77777777" w:rsidR="00BB4A36" w:rsidRDefault="00BB4A36" w:rsidP="00BB4A36">
    <w:pPr>
      <w:pStyle w:val="Footer"/>
      <w:rPr>
        <w:rFonts w:ascii="Arial" w:hAnsi="Arial" w:cs="Arial"/>
        <w:sz w:val="20"/>
        <w:szCs w:val="20"/>
      </w:rPr>
    </w:pPr>
    <w:r w:rsidRPr="00F93ADB">
      <w:rPr>
        <w:rFonts w:cstheme="minorHAnsi"/>
        <w:sz w:val="20"/>
        <w:szCs w:val="20"/>
      </w:rPr>
      <w:t>© Imperial College of Science, Technology and Medicine</w:t>
    </w:r>
    <w:r w:rsidRPr="00702C76">
      <w:rPr>
        <w:rFonts w:ascii="Arial" w:hAnsi="Arial" w:cs="Arial"/>
        <w:sz w:val="20"/>
        <w:szCs w:val="20"/>
      </w:rPr>
      <w:t xml:space="preserve">  </w:t>
    </w:r>
  </w:p>
  <w:p w14:paraId="167AAE6A" w14:textId="77777777" w:rsidR="00BB4A36" w:rsidRDefault="00BB4A3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DB5D1C6" w14:textId="77777777" w:rsidR="00F678A9" w:rsidRDefault="00F678A9" w:rsidP="007F3EFA">
      <w:pPr>
        <w:spacing w:after="0" w:line="240" w:lineRule="auto"/>
      </w:pPr>
      <w:r>
        <w:separator/>
      </w:r>
    </w:p>
  </w:footnote>
  <w:footnote w:type="continuationSeparator" w:id="0">
    <w:p w14:paraId="5374EEC3" w14:textId="77777777" w:rsidR="00F678A9" w:rsidRDefault="00F678A9" w:rsidP="007F3EFA">
      <w:pPr>
        <w:spacing w:after="0" w:line="240" w:lineRule="auto"/>
      </w:pPr>
      <w:r>
        <w:continuationSeparator/>
      </w:r>
    </w:p>
  </w:footnote>
  <w:footnote w:type="continuationNotice" w:id="1">
    <w:p w14:paraId="237B1A13" w14:textId="77777777" w:rsidR="00F678A9" w:rsidRDefault="00F678A9">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5A886E" w14:textId="6F0A167B" w:rsidR="00424449" w:rsidRPr="0047675A" w:rsidRDefault="0047675A" w:rsidP="0047675A">
    <w:pPr>
      <w:pStyle w:val="Header"/>
    </w:pPr>
    <w:r w:rsidRPr="0047675A">
      <w:rPr>
        <w:noProof/>
      </w:rPr>
      <w:drawing>
        <wp:inline distT="0" distB="0" distL="0" distR="0" wp14:anchorId="710D6730" wp14:editId="22CC5339">
          <wp:extent cx="6645910" cy="886460"/>
          <wp:effectExtent l="0" t="0" r="0" b="2540"/>
          <wp:docPr id="3" name="Picture 3"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Logo, company name&#10;&#10;Description automatically generated"/>
                  <pic:cNvPicPr/>
                </pic:nvPicPr>
                <pic:blipFill>
                  <a:blip r:embed="rId1"/>
                  <a:stretch>
                    <a:fillRect/>
                  </a:stretch>
                </pic:blipFill>
                <pic:spPr>
                  <a:xfrm>
                    <a:off x="0" y="0"/>
                    <a:ext cx="6645910" cy="88646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3E62B8A"/>
    <w:multiLevelType w:val="hybridMultilevel"/>
    <w:tmpl w:val="9CE80494"/>
    <w:lvl w:ilvl="0" w:tplc="F7C02F4C">
      <w:start w:val="1"/>
      <w:numFmt w:val="decimal"/>
      <w:lvlText w:val="%1."/>
      <w:lvlJc w:val="left"/>
      <w:pPr>
        <w:ind w:left="720" w:hanging="360"/>
      </w:pPr>
      <w:rPr>
        <w:rFonts w:asciiTheme="minorHAnsi" w:hAnsiTheme="minorHAnsi" w:cstheme="minorHAnsi" w:hint="default"/>
        <w:b/>
        <w:bCs/>
        <w:sz w:val="22"/>
        <w:szCs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6E5E598F"/>
    <w:multiLevelType w:val="hybridMultilevel"/>
    <w:tmpl w:val="51662428"/>
    <w:lvl w:ilvl="0" w:tplc="6E622E7E">
      <w:start w:val="1"/>
      <w:numFmt w:val="decimal"/>
      <w:lvlText w:val="%1."/>
      <w:lvlJc w:val="left"/>
      <w:pPr>
        <w:ind w:left="720" w:hanging="360"/>
      </w:pPr>
      <w:rPr>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6ED478C2"/>
    <w:multiLevelType w:val="hybridMultilevel"/>
    <w:tmpl w:val="A7D64FC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72236669"/>
    <w:multiLevelType w:val="multilevel"/>
    <w:tmpl w:val="0DEC55C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 w15:restartNumberingAfterBreak="0">
    <w:nsid w:val="73961165"/>
    <w:multiLevelType w:val="hybridMultilevel"/>
    <w:tmpl w:val="AC547F96"/>
    <w:lvl w:ilvl="0" w:tplc="FFFFFFFF">
      <w:start w:val="1"/>
      <w:numFmt w:val="decimal"/>
      <w:lvlText w:val="%1."/>
      <w:lvlJc w:val="left"/>
      <w:pPr>
        <w:ind w:left="720" w:hanging="360"/>
      </w:pPr>
      <w:rPr>
        <w:rFonts w:hint="default"/>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593442490">
    <w:abstractNumId w:val="0"/>
  </w:num>
  <w:num w:numId="2" w16cid:durableId="1324551453">
    <w:abstractNumId w:val="4"/>
  </w:num>
  <w:num w:numId="3" w16cid:durableId="1966546312">
    <w:abstractNumId w:val="3"/>
  </w:num>
  <w:num w:numId="4" w16cid:durableId="12808949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2394377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51036815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58812036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53157982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70131770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93941293">
    <w:abstractNumId w:val="1"/>
  </w:num>
  <w:num w:numId="11" w16cid:durableId="1648196762">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Dhaliwal, Ravinder K">
    <w15:presenceInfo w15:providerId="AD" w15:userId="S::rdhaliwa@ic.ac.uk::e98cf170-0631-420c-bcf4-cb5f08f3e463"/>
  </w15:person>
  <w15:person w15:author="Best-Lane, Janis A">
    <w15:presenceInfo w15:providerId="AD" w15:userId="S::jbestlan@ic.ac.uk::570b1e1a-a756-4fea-96a9-08700f1ac08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trackRevisions/>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83172"/>
    <w:rsid w:val="0003108E"/>
    <w:rsid w:val="0003549D"/>
    <w:rsid w:val="00035F58"/>
    <w:rsid w:val="00036C77"/>
    <w:rsid w:val="00036EF9"/>
    <w:rsid w:val="00050906"/>
    <w:rsid w:val="0005522D"/>
    <w:rsid w:val="00060FDE"/>
    <w:rsid w:val="0006450F"/>
    <w:rsid w:val="000759A3"/>
    <w:rsid w:val="00075C94"/>
    <w:rsid w:val="000822CE"/>
    <w:rsid w:val="000861CF"/>
    <w:rsid w:val="000914B4"/>
    <w:rsid w:val="000A2F92"/>
    <w:rsid w:val="000C0A17"/>
    <w:rsid w:val="000C4421"/>
    <w:rsid w:val="000C60CF"/>
    <w:rsid w:val="000D1768"/>
    <w:rsid w:val="000D5EE3"/>
    <w:rsid w:val="000E14BF"/>
    <w:rsid w:val="000E39F9"/>
    <w:rsid w:val="000E65C6"/>
    <w:rsid w:val="000F3151"/>
    <w:rsid w:val="00122ED7"/>
    <w:rsid w:val="00125EEA"/>
    <w:rsid w:val="001279F1"/>
    <w:rsid w:val="00130E50"/>
    <w:rsid w:val="00152AAA"/>
    <w:rsid w:val="0015524C"/>
    <w:rsid w:val="00161A9E"/>
    <w:rsid w:val="00165FE1"/>
    <w:rsid w:val="00170919"/>
    <w:rsid w:val="001711C0"/>
    <w:rsid w:val="001725C3"/>
    <w:rsid w:val="00175A56"/>
    <w:rsid w:val="001800F9"/>
    <w:rsid w:val="0018016A"/>
    <w:rsid w:val="00181D4D"/>
    <w:rsid w:val="00186305"/>
    <w:rsid w:val="001A0A2F"/>
    <w:rsid w:val="001A171B"/>
    <w:rsid w:val="001B7AAC"/>
    <w:rsid w:val="001C28F5"/>
    <w:rsid w:val="001D1E41"/>
    <w:rsid w:val="001D280C"/>
    <w:rsid w:val="001D47FD"/>
    <w:rsid w:val="001E36FC"/>
    <w:rsid w:val="001E5648"/>
    <w:rsid w:val="001E7480"/>
    <w:rsid w:val="001F18BC"/>
    <w:rsid w:val="001F5F58"/>
    <w:rsid w:val="001F622A"/>
    <w:rsid w:val="002062D0"/>
    <w:rsid w:val="002122C1"/>
    <w:rsid w:val="00215747"/>
    <w:rsid w:val="00220552"/>
    <w:rsid w:val="00222D4D"/>
    <w:rsid w:val="00226A76"/>
    <w:rsid w:val="002360F1"/>
    <w:rsid w:val="0023746B"/>
    <w:rsid w:val="00240685"/>
    <w:rsid w:val="00240EB5"/>
    <w:rsid w:val="002477D8"/>
    <w:rsid w:val="0026054C"/>
    <w:rsid w:val="00281828"/>
    <w:rsid w:val="00283172"/>
    <w:rsid w:val="00283AB0"/>
    <w:rsid w:val="00292364"/>
    <w:rsid w:val="002943BF"/>
    <w:rsid w:val="00295696"/>
    <w:rsid w:val="002B0D51"/>
    <w:rsid w:val="002C1717"/>
    <w:rsid w:val="002F7804"/>
    <w:rsid w:val="003048C6"/>
    <w:rsid w:val="003169FB"/>
    <w:rsid w:val="00316C21"/>
    <w:rsid w:val="0032093A"/>
    <w:rsid w:val="003247E8"/>
    <w:rsid w:val="00326D73"/>
    <w:rsid w:val="0033177F"/>
    <w:rsid w:val="00334548"/>
    <w:rsid w:val="003414A3"/>
    <w:rsid w:val="00341634"/>
    <w:rsid w:val="00344236"/>
    <w:rsid w:val="00344E75"/>
    <w:rsid w:val="003465AF"/>
    <w:rsid w:val="00352546"/>
    <w:rsid w:val="00360E3C"/>
    <w:rsid w:val="00374915"/>
    <w:rsid w:val="00384A5D"/>
    <w:rsid w:val="003B0535"/>
    <w:rsid w:val="003C0B58"/>
    <w:rsid w:val="003C2C71"/>
    <w:rsid w:val="003C7C14"/>
    <w:rsid w:val="003D3E5A"/>
    <w:rsid w:val="003E3E55"/>
    <w:rsid w:val="003E7B74"/>
    <w:rsid w:val="003F2AF3"/>
    <w:rsid w:val="003F4EB7"/>
    <w:rsid w:val="00420170"/>
    <w:rsid w:val="004203D5"/>
    <w:rsid w:val="00421101"/>
    <w:rsid w:val="00424449"/>
    <w:rsid w:val="00425983"/>
    <w:rsid w:val="004328CF"/>
    <w:rsid w:val="004345EB"/>
    <w:rsid w:val="0043548F"/>
    <w:rsid w:val="00435756"/>
    <w:rsid w:val="00443DCC"/>
    <w:rsid w:val="0044552A"/>
    <w:rsid w:val="004458FB"/>
    <w:rsid w:val="00460C0D"/>
    <w:rsid w:val="00461186"/>
    <w:rsid w:val="00463E3C"/>
    <w:rsid w:val="0047240F"/>
    <w:rsid w:val="0047314C"/>
    <w:rsid w:val="004737AD"/>
    <w:rsid w:val="0047675A"/>
    <w:rsid w:val="004A2C12"/>
    <w:rsid w:val="004A3854"/>
    <w:rsid w:val="004B2E8A"/>
    <w:rsid w:val="004C0453"/>
    <w:rsid w:val="004C155C"/>
    <w:rsid w:val="004C5342"/>
    <w:rsid w:val="004D54E9"/>
    <w:rsid w:val="004F6C98"/>
    <w:rsid w:val="0050242D"/>
    <w:rsid w:val="00515239"/>
    <w:rsid w:val="00524AC3"/>
    <w:rsid w:val="005271D0"/>
    <w:rsid w:val="00531EA9"/>
    <w:rsid w:val="00532BD1"/>
    <w:rsid w:val="00535DAF"/>
    <w:rsid w:val="0055283D"/>
    <w:rsid w:val="00552D56"/>
    <w:rsid w:val="00562756"/>
    <w:rsid w:val="00573C20"/>
    <w:rsid w:val="00573CD5"/>
    <w:rsid w:val="00585C49"/>
    <w:rsid w:val="00587AB8"/>
    <w:rsid w:val="00590B38"/>
    <w:rsid w:val="005961F8"/>
    <w:rsid w:val="005A3AC5"/>
    <w:rsid w:val="005B0309"/>
    <w:rsid w:val="005C420A"/>
    <w:rsid w:val="005C4E0C"/>
    <w:rsid w:val="005C577A"/>
    <w:rsid w:val="005C6A13"/>
    <w:rsid w:val="005C7305"/>
    <w:rsid w:val="005D52D8"/>
    <w:rsid w:val="005E2BC6"/>
    <w:rsid w:val="005F3EEE"/>
    <w:rsid w:val="005F6861"/>
    <w:rsid w:val="00601A5B"/>
    <w:rsid w:val="00623E03"/>
    <w:rsid w:val="006420CA"/>
    <w:rsid w:val="006603A7"/>
    <w:rsid w:val="00664FD4"/>
    <w:rsid w:val="006718DD"/>
    <w:rsid w:val="00672857"/>
    <w:rsid w:val="00673DF9"/>
    <w:rsid w:val="00677DA7"/>
    <w:rsid w:val="00690A0B"/>
    <w:rsid w:val="006A0024"/>
    <w:rsid w:val="006A0D9D"/>
    <w:rsid w:val="006B5FD0"/>
    <w:rsid w:val="006C3A51"/>
    <w:rsid w:val="006D267C"/>
    <w:rsid w:val="006D2841"/>
    <w:rsid w:val="006E0206"/>
    <w:rsid w:val="006E03EF"/>
    <w:rsid w:val="006E290D"/>
    <w:rsid w:val="006E534C"/>
    <w:rsid w:val="006F5C89"/>
    <w:rsid w:val="007030B9"/>
    <w:rsid w:val="00705CF2"/>
    <w:rsid w:val="00713064"/>
    <w:rsid w:val="00735A87"/>
    <w:rsid w:val="00736912"/>
    <w:rsid w:val="00741B29"/>
    <w:rsid w:val="007500A0"/>
    <w:rsid w:val="007661AA"/>
    <w:rsid w:val="00787E55"/>
    <w:rsid w:val="00797085"/>
    <w:rsid w:val="007A025D"/>
    <w:rsid w:val="007A1E64"/>
    <w:rsid w:val="007B76E1"/>
    <w:rsid w:val="007C099F"/>
    <w:rsid w:val="007C2C90"/>
    <w:rsid w:val="007D39C0"/>
    <w:rsid w:val="007D6E3E"/>
    <w:rsid w:val="007F3032"/>
    <w:rsid w:val="007F3EFA"/>
    <w:rsid w:val="007F5DAC"/>
    <w:rsid w:val="00801D8F"/>
    <w:rsid w:val="00804A09"/>
    <w:rsid w:val="00814C66"/>
    <w:rsid w:val="00827A8F"/>
    <w:rsid w:val="0084760C"/>
    <w:rsid w:val="00853490"/>
    <w:rsid w:val="008568C3"/>
    <w:rsid w:val="008578D9"/>
    <w:rsid w:val="00863A78"/>
    <w:rsid w:val="00864A69"/>
    <w:rsid w:val="0087135E"/>
    <w:rsid w:val="00875CB5"/>
    <w:rsid w:val="00882DE2"/>
    <w:rsid w:val="008860C3"/>
    <w:rsid w:val="00887EFA"/>
    <w:rsid w:val="008934BA"/>
    <w:rsid w:val="008A2B12"/>
    <w:rsid w:val="008B1FB2"/>
    <w:rsid w:val="008B2243"/>
    <w:rsid w:val="008B35AC"/>
    <w:rsid w:val="008B4E44"/>
    <w:rsid w:val="008D4F71"/>
    <w:rsid w:val="008E2FA2"/>
    <w:rsid w:val="008E38BB"/>
    <w:rsid w:val="008E4B5C"/>
    <w:rsid w:val="008E671C"/>
    <w:rsid w:val="0091672E"/>
    <w:rsid w:val="00930092"/>
    <w:rsid w:val="009306BC"/>
    <w:rsid w:val="00933CCA"/>
    <w:rsid w:val="0094032D"/>
    <w:rsid w:val="00940BF6"/>
    <w:rsid w:val="0094211B"/>
    <w:rsid w:val="0094546A"/>
    <w:rsid w:val="00952B7B"/>
    <w:rsid w:val="00962661"/>
    <w:rsid w:val="00965603"/>
    <w:rsid w:val="00966A4F"/>
    <w:rsid w:val="009724B1"/>
    <w:rsid w:val="00980BBF"/>
    <w:rsid w:val="00982F4D"/>
    <w:rsid w:val="00984E6A"/>
    <w:rsid w:val="009908AB"/>
    <w:rsid w:val="009A2CE0"/>
    <w:rsid w:val="009A678C"/>
    <w:rsid w:val="009B3C54"/>
    <w:rsid w:val="009C3FF7"/>
    <w:rsid w:val="009C7667"/>
    <w:rsid w:val="009D365C"/>
    <w:rsid w:val="009E1EBC"/>
    <w:rsid w:val="009E2B60"/>
    <w:rsid w:val="009F0ABB"/>
    <w:rsid w:val="00A1264A"/>
    <w:rsid w:val="00A145E8"/>
    <w:rsid w:val="00A14A8C"/>
    <w:rsid w:val="00A23F8C"/>
    <w:rsid w:val="00A43ED5"/>
    <w:rsid w:val="00A463E6"/>
    <w:rsid w:val="00A4753B"/>
    <w:rsid w:val="00A52BF8"/>
    <w:rsid w:val="00A60921"/>
    <w:rsid w:val="00A62CC0"/>
    <w:rsid w:val="00A662FD"/>
    <w:rsid w:val="00A72931"/>
    <w:rsid w:val="00A94D0E"/>
    <w:rsid w:val="00AA68B0"/>
    <w:rsid w:val="00AB7D26"/>
    <w:rsid w:val="00AD0B49"/>
    <w:rsid w:val="00AE18A0"/>
    <w:rsid w:val="00AE5934"/>
    <w:rsid w:val="00B1025E"/>
    <w:rsid w:val="00B118D1"/>
    <w:rsid w:val="00B16F92"/>
    <w:rsid w:val="00B20251"/>
    <w:rsid w:val="00B347F7"/>
    <w:rsid w:val="00B34B98"/>
    <w:rsid w:val="00B407FB"/>
    <w:rsid w:val="00B41F37"/>
    <w:rsid w:val="00B42C39"/>
    <w:rsid w:val="00B471C6"/>
    <w:rsid w:val="00B61C1C"/>
    <w:rsid w:val="00B6457B"/>
    <w:rsid w:val="00B72A17"/>
    <w:rsid w:val="00B818C1"/>
    <w:rsid w:val="00BA6ADA"/>
    <w:rsid w:val="00BB1912"/>
    <w:rsid w:val="00BB4A36"/>
    <w:rsid w:val="00BB7D5C"/>
    <w:rsid w:val="00BC06E4"/>
    <w:rsid w:val="00C15DFF"/>
    <w:rsid w:val="00C20DAB"/>
    <w:rsid w:val="00C26DBB"/>
    <w:rsid w:val="00C2763F"/>
    <w:rsid w:val="00C31134"/>
    <w:rsid w:val="00C31C2D"/>
    <w:rsid w:val="00C62270"/>
    <w:rsid w:val="00C74680"/>
    <w:rsid w:val="00C82B69"/>
    <w:rsid w:val="00C83342"/>
    <w:rsid w:val="00CA28BA"/>
    <w:rsid w:val="00CA34C6"/>
    <w:rsid w:val="00CB2D94"/>
    <w:rsid w:val="00CB4F63"/>
    <w:rsid w:val="00CB624B"/>
    <w:rsid w:val="00CC3585"/>
    <w:rsid w:val="00CC430F"/>
    <w:rsid w:val="00CD598F"/>
    <w:rsid w:val="00CF3493"/>
    <w:rsid w:val="00D0312B"/>
    <w:rsid w:val="00D12BFF"/>
    <w:rsid w:val="00D170DC"/>
    <w:rsid w:val="00D17F4A"/>
    <w:rsid w:val="00D21282"/>
    <w:rsid w:val="00D222E5"/>
    <w:rsid w:val="00D3030F"/>
    <w:rsid w:val="00D31CB7"/>
    <w:rsid w:val="00D52B79"/>
    <w:rsid w:val="00D60D58"/>
    <w:rsid w:val="00D64CCE"/>
    <w:rsid w:val="00D7321F"/>
    <w:rsid w:val="00D75E94"/>
    <w:rsid w:val="00D91997"/>
    <w:rsid w:val="00D93CB4"/>
    <w:rsid w:val="00D942B8"/>
    <w:rsid w:val="00D94A46"/>
    <w:rsid w:val="00DB7DA1"/>
    <w:rsid w:val="00DF2E09"/>
    <w:rsid w:val="00E01EE1"/>
    <w:rsid w:val="00E02669"/>
    <w:rsid w:val="00E048A4"/>
    <w:rsid w:val="00E105D9"/>
    <w:rsid w:val="00E20D8F"/>
    <w:rsid w:val="00E211A1"/>
    <w:rsid w:val="00E23D5C"/>
    <w:rsid w:val="00E4175C"/>
    <w:rsid w:val="00E4309D"/>
    <w:rsid w:val="00E509D2"/>
    <w:rsid w:val="00E52BAB"/>
    <w:rsid w:val="00E53EEF"/>
    <w:rsid w:val="00E5473B"/>
    <w:rsid w:val="00E67A90"/>
    <w:rsid w:val="00E71A9C"/>
    <w:rsid w:val="00E86ADD"/>
    <w:rsid w:val="00E95C9D"/>
    <w:rsid w:val="00EB7424"/>
    <w:rsid w:val="00EB79EB"/>
    <w:rsid w:val="00EC77BF"/>
    <w:rsid w:val="00EE2F2B"/>
    <w:rsid w:val="00EE518D"/>
    <w:rsid w:val="00EF0DBC"/>
    <w:rsid w:val="00EF1B67"/>
    <w:rsid w:val="00EF6A5B"/>
    <w:rsid w:val="00EF7008"/>
    <w:rsid w:val="00F042A9"/>
    <w:rsid w:val="00F123D0"/>
    <w:rsid w:val="00F27827"/>
    <w:rsid w:val="00F279C2"/>
    <w:rsid w:val="00F3244A"/>
    <w:rsid w:val="00F40539"/>
    <w:rsid w:val="00F55324"/>
    <w:rsid w:val="00F678A9"/>
    <w:rsid w:val="00F92DEF"/>
    <w:rsid w:val="00F93ADB"/>
    <w:rsid w:val="00F9612C"/>
    <w:rsid w:val="00FA017E"/>
    <w:rsid w:val="00FB3834"/>
    <w:rsid w:val="00FB6ADA"/>
    <w:rsid w:val="00FD062B"/>
    <w:rsid w:val="00FD149F"/>
    <w:rsid w:val="00FF7B77"/>
    <w:rsid w:val="099644BB"/>
    <w:rsid w:val="13B8EF6E"/>
    <w:rsid w:val="1925BB62"/>
    <w:rsid w:val="1FE7AF03"/>
    <w:rsid w:val="3B9299D5"/>
    <w:rsid w:val="40E79C11"/>
    <w:rsid w:val="49982BAE"/>
    <w:rsid w:val="5B6DB00B"/>
    <w:rsid w:val="60257E82"/>
    <w:rsid w:val="60CDC959"/>
    <w:rsid w:val="65EC3E59"/>
    <w:rsid w:val="686515CD"/>
    <w:rsid w:val="695182B2"/>
    <w:rsid w:val="69EAF4A8"/>
    <w:rsid w:val="73D23CA7"/>
    <w:rsid w:val="74E4E30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2F3D21D"/>
  <w15:chartTrackingRefBased/>
  <w15:docId w15:val="{41E77ACD-5AAD-4F33-825A-8AB8D10A57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7F3EFA"/>
    <w:rPr>
      <w:sz w:val="16"/>
      <w:szCs w:val="16"/>
    </w:rPr>
  </w:style>
  <w:style w:type="paragraph" w:styleId="CommentText">
    <w:name w:val="annotation text"/>
    <w:basedOn w:val="Normal"/>
    <w:link w:val="CommentTextChar"/>
    <w:uiPriority w:val="99"/>
    <w:unhideWhenUsed/>
    <w:rsid w:val="007F3EFA"/>
    <w:pPr>
      <w:spacing w:after="0" w:line="240" w:lineRule="auto"/>
    </w:pPr>
    <w:rPr>
      <w:sz w:val="20"/>
      <w:szCs w:val="20"/>
    </w:rPr>
  </w:style>
  <w:style w:type="character" w:customStyle="1" w:styleId="CommentTextChar">
    <w:name w:val="Comment Text Char"/>
    <w:basedOn w:val="DefaultParagraphFont"/>
    <w:link w:val="CommentText"/>
    <w:uiPriority w:val="99"/>
    <w:rsid w:val="007F3EFA"/>
    <w:rPr>
      <w:sz w:val="20"/>
      <w:szCs w:val="20"/>
    </w:rPr>
  </w:style>
  <w:style w:type="paragraph" w:styleId="ListParagraph">
    <w:name w:val="List Paragraph"/>
    <w:basedOn w:val="Normal"/>
    <w:uiPriority w:val="34"/>
    <w:qFormat/>
    <w:rsid w:val="007F3EFA"/>
    <w:pPr>
      <w:spacing w:after="0" w:line="240" w:lineRule="auto"/>
      <w:ind w:left="720"/>
      <w:contextualSpacing/>
    </w:pPr>
    <w:rPr>
      <w:rFonts w:ascii="Times New Roman" w:eastAsia="Times New Roman" w:hAnsi="Times New Roman" w:cs="Times New Roman"/>
      <w:sz w:val="24"/>
      <w:szCs w:val="24"/>
      <w:lang w:eastAsia="en-GB"/>
    </w:rPr>
  </w:style>
  <w:style w:type="paragraph" w:styleId="Header">
    <w:name w:val="header"/>
    <w:basedOn w:val="Normal"/>
    <w:link w:val="HeaderChar"/>
    <w:uiPriority w:val="99"/>
    <w:unhideWhenUsed/>
    <w:rsid w:val="007F3EFA"/>
    <w:pPr>
      <w:tabs>
        <w:tab w:val="center" w:pos="4513"/>
        <w:tab w:val="right" w:pos="9026"/>
      </w:tabs>
      <w:spacing w:after="0" w:line="240" w:lineRule="auto"/>
    </w:pPr>
  </w:style>
  <w:style w:type="character" w:customStyle="1" w:styleId="HeaderChar">
    <w:name w:val="Header Char"/>
    <w:basedOn w:val="DefaultParagraphFont"/>
    <w:link w:val="Header"/>
    <w:uiPriority w:val="99"/>
    <w:rsid w:val="007F3EFA"/>
  </w:style>
  <w:style w:type="paragraph" w:styleId="Footer">
    <w:name w:val="footer"/>
    <w:basedOn w:val="Normal"/>
    <w:link w:val="FooterChar"/>
    <w:uiPriority w:val="99"/>
    <w:unhideWhenUsed/>
    <w:rsid w:val="007F3EFA"/>
    <w:pPr>
      <w:tabs>
        <w:tab w:val="center" w:pos="4513"/>
        <w:tab w:val="right" w:pos="9026"/>
      </w:tabs>
      <w:spacing w:after="0" w:line="240" w:lineRule="auto"/>
    </w:pPr>
  </w:style>
  <w:style w:type="character" w:customStyle="1" w:styleId="FooterChar">
    <w:name w:val="Footer Char"/>
    <w:basedOn w:val="DefaultParagraphFont"/>
    <w:link w:val="Footer"/>
    <w:uiPriority w:val="99"/>
    <w:rsid w:val="007F3EFA"/>
  </w:style>
  <w:style w:type="character" w:customStyle="1" w:styleId="normaltextrun">
    <w:name w:val="normaltextrun"/>
    <w:basedOn w:val="DefaultParagraphFont"/>
    <w:rsid w:val="00424449"/>
  </w:style>
  <w:style w:type="character" w:customStyle="1" w:styleId="eop">
    <w:name w:val="eop"/>
    <w:basedOn w:val="DefaultParagraphFont"/>
    <w:rsid w:val="00424449"/>
  </w:style>
  <w:style w:type="character" w:customStyle="1" w:styleId="findhit">
    <w:name w:val="findhit"/>
    <w:basedOn w:val="DefaultParagraphFont"/>
    <w:rsid w:val="00424449"/>
  </w:style>
  <w:style w:type="character" w:styleId="Hyperlink">
    <w:name w:val="Hyperlink"/>
    <w:uiPriority w:val="99"/>
    <w:rsid w:val="00424449"/>
    <w:rPr>
      <w:color w:val="0000FF"/>
      <w:u w:val="single"/>
    </w:rPr>
  </w:style>
  <w:style w:type="character" w:styleId="UnresolvedMention">
    <w:name w:val="Unresolved Mention"/>
    <w:basedOn w:val="DefaultParagraphFont"/>
    <w:uiPriority w:val="99"/>
    <w:semiHidden/>
    <w:unhideWhenUsed/>
    <w:rsid w:val="00360E3C"/>
    <w:rPr>
      <w:color w:val="605E5C"/>
      <w:shd w:val="clear" w:color="auto" w:fill="E1DFDD"/>
    </w:rPr>
  </w:style>
  <w:style w:type="paragraph" w:styleId="CommentSubject">
    <w:name w:val="annotation subject"/>
    <w:basedOn w:val="CommentText"/>
    <w:next w:val="CommentText"/>
    <w:link w:val="CommentSubjectChar"/>
    <w:uiPriority w:val="99"/>
    <w:semiHidden/>
    <w:unhideWhenUsed/>
    <w:rsid w:val="00601A5B"/>
    <w:pPr>
      <w:spacing w:after="160"/>
    </w:pPr>
    <w:rPr>
      <w:b/>
      <w:bCs/>
    </w:rPr>
  </w:style>
  <w:style w:type="character" w:customStyle="1" w:styleId="CommentSubjectChar">
    <w:name w:val="Comment Subject Char"/>
    <w:basedOn w:val="CommentTextChar"/>
    <w:link w:val="CommentSubject"/>
    <w:uiPriority w:val="99"/>
    <w:semiHidden/>
    <w:rsid w:val="00601A5B"/>
    <w:rPr>
      <w:b/>
      <w:bCs/>
      <w:sz w:val="20"/>
      <w:szCs w:val="20"/>
    </w:rPr>
  </w:style>
  <w:style w:type="table" w:styleId="TableGrid">
    <w:name w:val="Table Grid"/>
    <w:basedOn w:val="TableNormal"/>
    <w:uiPriority w:val="39"/>
    <w:rsid w:val="006D284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EF1B67"/>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841066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www.septictrial.co.uk/" TargetMode="External"/><Relationship Id="rId17" Type="http://schemas.microsoft.com/office/2011/relationships/people" Target="people.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septic@imperial.ac.uk" TargetMode="External"/><Relationship Id="rId5" Type="http://schemas.openxmlformats.org/officeDocument/2006/relationships/styles" Target="styles.xml"/><Relationship Id="rId15" Type="http://schemas.openxmlformats.org/officeDocument/2006/relationships/footer" Target="footer2.xml"/><Relationship Id="rId10" Type="http://schemas.openxmlformats.org/officeDocument/2006/relationships/hyperlink" Target="http://www.septictrial.co.uk"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C5D2CEA8A7BDDA4FBC2A214595BFB666" ma:contentTypeVersion="19" ma:contentTypeDescription="Create a new document." ma:contentTypeScope="" ma:versionID="d6a6828f838ff768d6c056efb3d5eacb">
  <xsd:schema xmlns:xsd="http://www.w3.org/2001/XMLSchema" xmlns:xs="http://www.w3.org/2001/XMLSchema" xmlns:p="http://schemas.microsoft.com/office/2006/metadata/properties" xmlns:ns2="84733a00-f160-4d8a-a8ce-20d4fc8c8cbd" xmlns:ns3="00e30c9c-22c8-4e54-88f8-7f24e5a05ad7" targetNamespace="http://schemas.microsoft.com/office/2006/metadata/properties" ma:root="true" ma:fieldsID="a4eb6b36ec184d67fa86c025ee719186" ns2:_="" ns3:_="">
    <xsd:import namespace="84733a00-f160-4d8a-a8ce-20d4fc8c8cbd"/>
    <xsd:import namespace="00e30c9c-22c8-4e54-88f8-7f24e5a05ad7"/>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ObjectDetectorVersion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4733a00-f160-4d8a-a8ce-20d4fc8c8cb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74661dae-d6df-48fc-a54e-a577d2899e9c"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ObjectDetectorVersions" ma:index="22" nillable="true" ma:displayName="MediaServiceObjectDetectorVersions" ma:description="" ma:hidden="true" ma:indexed="true" ma:internalName="MediaServiceObjectDetectorVersions" ma:readOnly="true">
      <xsd:simpleType>
        <xsd:restriction base="dms:Text"/>
      </xsd:simpleType>
    </xsd:element>
    <xsd:element name="MediaServiceLocation" ma:index="23" nillable="true" ma:displayName="Location" ma:description="" ma:indexed="true" ma:internalName="MediaServiceLocation"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0e30c9c-22c8-4e54-88f8-7f24e5a05ad7"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18" nillable="true" ma:displayName="Taxonomy Catch All Column" ma:hidden="true" ma:list="{1a8a83f6-029d-4fff-be50-5a88e960ea95}" ma:internalName="TaxCatchAll" ma:showField="CatchAllData" ma:web="00e30c9c-22c8-4e54-88f8-7f24e5a05ad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SharedWithUsers xmlns="00e30c9c-22c8-4e54-88f8-7f24e5a05ad7">
      <UserInfo>
        <DisplayName/>
        <AccountId xsi:nil="true"/>
        <AccountType/>
      </UserInfo>
    </SharedWithUsers>
    <TaxCatchAll xmlns="00e30c9c-22c8-4e54-88f8-7f24e5a05ad7" xsi:nil="true"/>
    <lcf76f155ced4ddcb4097134ff3c332f xmlns="84733a00-f160-4d8a-a8ce-20d4fc8c8cbd">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CEE3B473-C0F4-434D-A5F1-D8E2E751EF33}">
  <ds:schemaRefs>
    <ds:schemaRef ds:uri="http://schemas.microsoft.com/sharepoint/v3/contenttype/forms"/>
  </ds:schemaRefs>
</ds:datastoreItem>
</file>

<file path=customXml/itemProps2.xml><?xml version="1.0" encoding="utf-8"?>
<ds:datastoreItem xmlns:ds="http://schemas.openxmlformats.org/officeDocument/2006/customXml" ds:itemID="{8EDB69CB-4568-4B32-8745-D80B7FD9827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4733a00-f160-4d8a-a8ce-20d4fc8c8cbd"/>
    <ds:schemaRef ds:uri="00e30c9c-22c8-4e54-88f8-7f24e5a05ad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F1F5670-83B0-4142-A87B-473138FEF6B0}">
  <ds:schemaRefs>
    <ds:schemaRef ds:uri="84733a00-f160-4d8a-a8ce-20d4fc8c8cbd"/>
    <ds:schemaRef ds:uri="http://www.w3.org/XML/1998/namespace"/>
    <ds:schemaRef ds:uri="http://purl.org/dc/elements/1.1/"/>
    <ds:schemaRef ds:uri="http://schemas.microsoft.com/office/2006/documentManagement/types"/>
    <ds:schemaRef ds:uri="http://purl.org/dc/dcmitype/"/>
    <ds:schemaRef ds:uri="http://schemas.microsoft.com/office/infopath/2007/PartnerControls"/>
    <ds:schemaRef ds:uri="http://purl.org/dc/terms/"/>
    <ds:schemaRef ds:uri="http://schemas.openxmlformats.org/package/2006/metadata/core-properties"/>
    <ds:schemaRef ds:uri="00e30c9c-22c8-4e54-88f8-7f24e5a05ad7"/>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1098</Words>
  <Characters>6260</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7344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Best-Lane, Janis A</dc:creator>
  <cp:keywords/>
  <dc:description/>
  <cp:lastModifiedBy>Best-Lane, Janis A</cp:lastModifiedBy>
  <cp:revision>6</cp:revision>
  <dcterms:created xsi:type="dcterms:W3CDTF">2024-12-17T10:48:00Z</dcterms:created>
  <dcterms:modified xsi:type="dcterms:W3CDTF">2026-01-20T12:41:00Z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0x010100C5D2CEA8A7BDDA4FBC2A214595BFB666</vt:lpwstr>
  </property>
  <property fmtid="{D5CDD505-2E9C-101B-9397-08002B2CF9AE}" pid="3" name="Order">
    <vt:r8>5255800</vt:r8>
  </property>
  <property fmtid="{D5CDD505-2E9C-101B-9397-08002B2CF9AE}" pid="4" name="xd_Signature">
    <vt:bool>false</vt:bool>
  </property>
  <property fmtid="{D5CDD505-2E9C-101B-9397-08002B2CF9AE}" pid="5" name="xd_ProgID">
    <vt:lpwstr/>
  </property>
  <property fmtid="{D5CDD505-2E9C-101B-9397-08002B2CF9AE}" pid="6" name="_ExtendedDescription">
    <vt:lpwstr/>
  </property>
  <property fmtid="{D5CDD505-2E9C-101B-9397-08002B2CF9AE}" pid="7" name="TriggerFlowInfo">
    <vt:lpwstr/>
  </property>
  <property fmtid="{D5CDD505-2E9C-101B-9397-08002B2CF9AE}" pid="8" name="ComplianceAssetId">
    <vt:lpwstr/>
  </property>
  <property fmtid="{D5CDD505-2E9C-101B-9397-08002B2CF9AE}" pid="9" name="TemplateUrl">
    <vt:lpwstr/>
  </property>
  <property fmtid="{D5CDD505-2E9C-101B-9397-08002B2CF9AE}" pid="10" name="MediaServiceImageTags">
    <vt:lpwstr/>
  </property>
</Properties>
</file>